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135D5" w14:textId="73BDF6E5" w:rsidR="0051095C" w:rsidRPr="00731540" w:rsidRDefault="0051095C" w:rsidP="00731540">
      <w:pPr>
        <w:pStyle w:val="NRCINSPECTIONMANUAL"/>
        <w:rPr>
          <w:rStyle w:val="StyleBlack"/>
        </w:rPr>
      </w:pPr>
      <w:r w:rsidRPr="00731540">
        <w:tab/>
      </w:r>
      <w:r w:rsidRPr="00731540">
        <w:rPr>
          <w:b/>
          <w:bCs/>
          <w:sz w:val="38"/>
          <w:szCs w:val="38"/>
        </w:rPr>
        <w:t>NRC INSPECTION MANUAL</w:t>
      </w:r>
      <w:r w:rsidRPr="00731540">
        <w:tab/>
      </w:r>
      <w:r w:rsidR="00506154" w:rsidRPr="00731540">
        <w:t>IR</w:t>
      </w:r>
      <w:ins w:id="0" w:author="Author">
        <w:r w:rsidR="000354A3">
          <w:t>A</w:t>
        </w:r>
      </w:ins>
      <w:r w:rsidR="00506154" w:rsidRPr="00731540">
        <w:t>B</w:t>
      </w:r>
    </w:p>
    <w:p w14:paraId="047135D6" w14:textId="1D2D14C6" w:rsidR="0051095C" w:rsidRPr="00B112C2" w:rsidRDefault="00543CCD" w:rsidP="00B44F91">
      <w:pPr>
        <w:pStyle w:val="IMCIP"/>
      </w:pPr>
      <w:r>
        <w:t>INSPE</w:t>
      </w:r>
      <w:r w:rsidR="00C52172">
        <w:t xml:space="preserve">CTION </w:t>
      </w:r>
      <w:r w:rsidR="0051095C" w:rsidRPr="00B112C2">
        <w:t>MANUAL CHAPTER 0309</w:t>
      </w:r>
    </w:p>
    <w:p w14:paraId="047135D8" w14:textId="086B31F7" w:rsidR="0051095C" w:rsidRDefault="0051095C" w:rsidP="00B44F91">
      <w:pPr>
        <w:pStyle w:val="Title"/>
      </w:pPr>
      <w:r w:rsidRPr="00B112C2">
        <w:t xml:space="preserve">REACTIVE INSPECTION DECISION BASIS FOR </w:t>
      </w:r>
      <w:r w:rsidR="00667798">
        <w:t xml:space="preserve">POWER </w:t>
      </w:r>
      <w:r w:rsidRPr="00B112C2">
        <w:t>REACTORS</w:t>
      </w:r>
    </w:p>
    <w:p w14:paraId="047135D9" w14:textId="77777777" w:rsidR="00287A3A" w:rsidRDefault="00287A3A" w:rsidP="00AF043C">
      <w:pPr>
        <w:pStyle w:val="BodyText"/>
        <w:sectPr w:rsidR="00287A3A" w:rsidSect="00CF57A4">
          <w:pgSz w:w="12240" w:h="15840"/>
          <w:pgMar w:top="1440" w:right="1440" w:bottom="1440" w:left="1440" w:header="720" w:footer="720" w:gutter="0"/>
          <w:pgNumType w:start="1"/>
          <w:cols w:space="720"/>
          <w:noEndnote/>
          <w:titlePg/>
          <w:docGrid w:linePitch="299"/>
        </w:sectPr>
      </w:pPr>
    </w:p>
    <w:sdt>
      <w:sdtPr>
        <w:rPr>
          <w:rFonts w:eastAsia="Times New Roman" w:cs="Arial"/>
          <w:caps w:val="0"/>
          <w:szCs w:val="22"/>
        </w:rPr>
        <w:id w:val="-407921528"/>
        <w:docPartObj>
          <w:docPartGallery w:val="Table of Contents"/>
          <w:docPartUnique/>
        </w:docPartObj>
      </w:sdtPr>
      <w:sdtEndPr>
        <w:rPr>
          <w:rFonts w:eastAsiaTheme="minorHAnsi"/>
          <w:noProof/>
        </w:rPr>
      </w:sdtEndPr>
      <w:sdtContent>
        <w:p w14:paraId="1D525950" w14:textId="27514532" w:rsidR="004E24B1" w:rsidRDefault="004E24B1">
          <w:pPr>
            <w:pStyle w:val="TOCHeading"/>
          </w:pPr>
          <w:r>
            <w:t>Table of Contents</w:t>
          </w:r>
        </w:p>
        <w:p w14:paraId="4E2552BB" w14:textId="5DA55BC0" w:rsidR="00BE09F0" w:rsidRDefault="004E24B1">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88457704" w:history="1">
            <w:r w:rsidR="00BE09F0" w:rsidRPr="000C404B">
              <w:rPr>
                <w:rStyle w:val="Hyperlink"/>
                <w:noProof/>
              </w:rPr>
              <w:t>0309-01</w:t>
            </w:r>
            <w:r w:rsidR="00BE09F0">
              <w:rPr>
                <w:rFonts w:asciiTheme="minorHAnsi" w:eastAsiaTheme="minorEastAsia" w:hAnsiTheme="minorHAnsi" w:cstheme="minorBidi"/>
                <w:noProof/>
                <w:kern w:val="2"/>
                <w:sz w:val="24"/>
                <w:szCs w:val="24"/>
                <w14:ligatures w14:val="standardContextual"/>
              </w:rPr>
              <w:tab/>
            </w:r>
            <w:r w:rsidR="00BE09F0" w:rsidRPr="000C404B">
              <w:rPr>
                <w:rStyle w:val="Hyperlink"/>
                <w:noProof/>
              </w:rPr>
              <w:t>PURPOSE</w:t>
            </w:r>
            <w:r w:rsidR="00BE09F0">
              <w:rPr>
                <w:noProof/>
                <w:webHidden/>
              </w:rPr>
              <w:tab/>
            </w:r>
            <w:r w:rsidR="00BE09F0">
              <w:rPr>
                <w:noProof/>
                <w:webHidden/>
              </w:rPr>
              <w:fldChar w:fldCharType="begin"/>
            </w:r>
            <w:r w:rsidR="00BE09F0">
              <w:rPr>
                <w:noProof/>
                <w:webHidden/>
              </w:rPr>
              <w:instrText xml:space="preserve"> PAGEREF _Toc188457704 \h </w:instrText>
            </w:r>
            <w:r w:rsidR="00BE09F0">
              <w:rPr>
                <w:noProof/>
                <w:webHidden/>
              </w:rPr>
            </w:r>
            <w:r w:rsidR="00BE09F0">
              <w:rPr>
                <w:noProof/>
                <w:webHidden/>
              </w:rPr>
              <w:fldChar w:fldCharType="separate"/>
            </w:r>
            <w:r w:rsidR="00E72626">
              <w:rPr>
                <w:noProof/>
                <w:webHidden/>
              </w:rPr>
              <w:t>1</w:t>
            </w:r>
            <w:r w:rsidR="00BE09F0">
              <w:rPr>
                <w:noProof/>
                <w:webHidden/>
              </w:rPr>
              <w:fldChar w:fldCharType="end"/>
            </w:r>
          </w:hyperlink>
        </w:p>
        <w:p w14:paraId="08E3A20F" w14:textId="51377408" w:rsidR="00BE09F0" w:rsidRDefault="00BE09F0">
          <w:pPr>
            <w:pStyle w:val="TOC1"/>
            <w:rPr>
              <w:rFonts w:asciiTheme="minorHAnsi" w:eastAsiaTheme="minorEastAsia" w:hAnsiTheme="minorHAnsi" w:cstheme="minorBidi"/>
              <w:noProof/>
              <w:kern w:val="2"/>
              <w:sz w:val="24"/>
              <w:szCs w:val="24"/>
              <w14:ligatures w14:val="standardContextual"/>
            </w:rPr>
          </w:pPr>
          <w:hyperlink w:anchor="_Toc188457705" w:history="1">
            <w:r w:rsidRPr="000C404B">
              <w:rPr>
                <w:rStyle w:val="Hyperlink"/>
                <w:noProof/>
              </w:rPr>
              <w:t>0309-02</w:t>
            </w:r>
            <w:r>
              <w:rPr>
                <w:rFonts w:asciiTheme="minorHAnsi" w:eastAsiaTheme="minorEastAsia" w:hAnsiTheme="minorHAnsi" w:cstheme="minorBidi"/>
                <w:noProof/>
                <w:kern w:val="2"/>
                <w:sz w:val="24"/>
                <w:szCs w:val="24"/>
                <w14:ligatures w14:val="standardContextual"/>
              </w:rPr>
              <w:tab/>
            </w:r>
            <w:r w:rsidRPr="000C404B">
              <w:rPr>
                <w:rStyle w:val="Hyperlink"/>
                <w:noProof/>
              </w:rPr>
              <w:t>BACKGROUND</w:t>
            </w:r>
            <w:r>
              <w:rPr>
                <w:noProof/>
                <w:webHidden/>
              </w:rPr>
              <w:tab/>
            </w:r>
            <w:r>
              <w:rPr>
                <w:noProof/>
                <w:webHidden/>
              </w:rPr>
              <w:fldChar w:fldCharType="begin"/>
            </w:r>
            <w:r>
              <w:rPr>
                <w:noProof/>
                <w:webHidden/>
              </w:rPr>
              <w:instrText xml:space="preserve"> PAGEREF _Toc188457705 \h </w:instrText>
            </w:r>
            <w:r>
              <w:rPr>
                <w:noProof/>
                <w:webHidden/>
              </w:rPr>
            </w:r>
            <w:r>
              <w:rPr>
                <w:noProof/>
                <w:webHidden/>
              </w:rPr>
              <w:fldChar w:fldCharType="separate"/>
            </w:r>
            <w:r w:rsidR="00E72626">
              <w:rPr>
                <w:noProof/>
                <w:webHidden/>
              </w:rPr>
              <w:t>1</w:t>
            </w:r>
            <w:r>
              <w:rPr>
                <w:noProof/>
                <w:webHidden/>
              </w:rPr>
              <w:fldChar w:fldCharType="end"/>
            </w:r>
          </w:hyperlink>
        </w:p>
        <w:p w14:paraId="1FCCCFED" w14:textId="234DBA06" w:rsidR="00BE09F0" w:rsidRDefault="00BE09F0">
          <w:pPr>
            <w:pStyle w:val="TOC1"/>
            <w:rPr>
              <w:rFonts w:asciiTheme="minorHAnsi" w:eastAsiaTheme="minorEastAsia" w:hAnsiTheme="minorHAnsi" w:cstheme="minorBidi"/>
              <w:noProof/>
              <w:kern w:val="2"/>
              <w:sz w:val="24"/>
              <w:szCs w:val="24"/>
              <w14:ligatures w14:val="standardContextual"/>
            </w:rPr>
          </w:pPr>
          <w:hyperlink w:anchor="_Toc188457706" w:history="1">
            <w:r w:rsidRPr="000C404B">
              <w:rPr>
                <w:rStyle w:val="Hyperlink"/>
                <w:noProof/>
              </w:rPr>
              <w:t>0309-03</w:t>
            </w:r>
            <w:r>
              <w:rPr>
                <w:rFonts w:asciiTheme="minorHAnsi" w:eastAsiaTheme="minorEastAsia" w:hAnsiTheme="minorHAnsi" w:cstheme="minorBidi"/>
                <w:noProof/>
                <w:kern w:val="2"/>
                <w:sz w:val="24"/>
                <w:szCs w:val="24"/>
                <w14:ligatures w14:val="standardContextual"/>
              </w:rPr>
              <w:tab/>
            </w:r>
            <w:r w:rsidRPr="000C404B">
              <w:rPr>
                <w:rStyle w:val="Hyperlink"/>
                <w:noProof/>
              </w:rPr>
              <w:t>RESPONSIBILITIES</w:t>
            </w:r>
            <w:r>
              <w:rPr>
                <w:noProof/>
                <w:webHidden/>
              </w:rPr>
              <w:tab/>
            </w:r>
            <w:r>
              <w:rPr>
                <w:noProof/>
                <w:webHidden/>
              </w:rPr>
              <w:fldChar w:fldCharType="begin"/>
            </w:r>
            <w:r>
              <w:rPr>
                <w:noProof/>
                <w:webHidden/>
              </w:rPr>
              <w:instrText xml:space="preserve"> PAGEREF _Toc188457706 \h </w:instrText>
            </w:r>
            <w:r>
              <w:rPr>
                <w:noProof/>
                <w:webHidden/>
              </w:rPr>
            </w:r>
            <w:r>
              <w:rPr>
                <w:noProof/>
                <w:webHidden/>
              </w:rPr>
              <w:fldChar w:fldCharType="separate"/>
            </w:r>
            <w:r w:rsidR="00E72626">
              <w:rPr>
                <w:noProof/>
                <w:webHidden/>
              </w:rPr>
              <w:t>1</w:t>
            </w:r>
            <w:r>
              <w:rPr>
                <w:noProof/>
                <w:webHidden/>
              </w:rPr>
              <w:fldChar w:fldCharType="end"/>
            </w:r>
          </w:hyperlink>
        </w:p>
        <w:p w14:paraId="0F516C9A" w14:textId="5D94FCD9" w:rsidR="00BE09F0" w:rsidRDefault="00BE09F0">
          <w:pPr>
            <w:pStyle w:val="TOC3"/>
            <w:rPr>
              <w:rFonts w:asciiTheme="minorHAnsi" w:eastAsiaTheme="minorEastAsia" w:hAnsiTheme="minorHAnsi" w:cstheme="minorBidi"/>
              <w:noProof/>
              <w:kern w:val="2"/>
              <w:sz w:val="24"/>
              <w:szCs w:val="24"/>
              <w14:ligatures w14:val="standardContextual"/>
            </w:rPr>
          </w:pPr>
          <w:hyperlink w:anchor="_Toc188457707" w:history="1">
            <w:r w:rsidRPr="000C404B">
              <w:rPr>
                <w:rStyle w:val="Hyperlink"/>
                <w:noProof/>
              </w:rPr>
              <w:t>Figure 1: Flow Chart for AIT or IIT Decision-Making</w:t>
            </w:r>
            <w:r>
              <w:rPr>
                <w:noProof/>
                <w:webHidden/>
              </w:rPr>
              <w:tab/>
            </w:r>
            <w:r>
              <w:rPr>
                <w:noProof/>
                <w:webHidden/>
              </w:rPr>
              <w:fldChar w:fldCharType="begin"/>
            </w:r>
            <w:r>
              <w:rPr>
                <w:noProof/>
                <w:webHidden/>
              </w:rPr>
              <w:instrText xml:space="preserve"> PAGEREF _Toc188457707 \h </w:instrText>
            </w:r>
            <w:r>
              <w:rPr>
                <w:noProof/>
                <w:webHidden/>
              </w:rPr>
            </w:r>
            <w:r>
              <w:rPr>
                <w:noProof/>
                <w:webHidden/>
              </w:rPr>
              <w:fldChar w:fldCharType="separate"/>
            </w:r>
            <w:r w:rsidR="00E72626">
              <w:rPr>
                <w:noProof/>
                <w:webHidden/>
              </w:rPr>
              <w:t>4</w:t>
            </w:r>
            <w:r>
              <w:rPr>
                <w:noProof/>
                <w:webHidden/>
              </w:rPr>
              <w:fldChar w:fldCharType="end"/>
            </w:r>
          </w:hyperlink>
        </w:p>
        <w:p w14:paraId="41BFF795" w14:textId="12B90547" w:rsidR="00BE09F0" w:rsidRDefault="00BE09F0">
          <w:pPr>
            <w:pStyle w:val="TOC1"/>
            <w:rPr>
              <w:rFonts w:asciiTheme="minorHAnsi" w:eastAsiaTheme="minorEastAsia" w:hAnsiTheme="minorHAnsi" w:cstheme="minorBidi"/>
              <w:noProof/>
              <w:kern w:val="2"/>
              <w:sz w:val="24"/>
              <w:szCs w:val="24"/>
              <w14:ligatures w14:val="standardContextual"/>
            </w:rPr>
          </w:pPr>
          <w:hyperlink w:anchor="_Toc188457708" w:history="1">
            <w:r w:rsidRPr="000C404B">
              <w:rPr>
                <w:rStyle w:val="Hyperlink"/>
                <w:noProof/>
              </w:rPr>
              <w:t>0309-04</w:t>
            </w:r>
            <w:r>
              <w:rPr>
                <w:rFonts w:asciiTheme="minorHAnsi" w:eastAsiaTheme="minorEastAsia" w:hAnsiTheme="minorHAnsi" w:cstheme="minorBidi"/>
                <w:noProof/>
                <w:kern w:val="2"/>
                <w:sz w:val="24"/>
                <w:szCs w:val="24"/>
                <w14:ligatures w14:val="standardContextual"/>
              </w:rPr>
              <w:tab/>
            </w:r>
            <w:r w:rsidRPr="000C404B">
              <w:rPr>
                <w:rStyle w:val="Hyperlink"/>
                <w:noProof/>
              </w:rPr>
              <w:t>REQUIREMENTS</w:t>
            </w:r>
            <w:r>
              <w:rPr>
                <w:noProof/>
                <w:webHidden/>
              </w:rPr>
              <w:tab/>
            </w:r>
            <w:r>
              <w:rPr>
                <w:noProof/>
                <w:webHidden/>
              </w:rPr>
              <w:fldChar w:fldCharType="begin"/>
            </w:r>
            <w:r>
              <w:rPr>
                <w:noProof/>
                <w:webHidden/>
              </w:rPr>
              <w:instrText xml:space="preserve"> PAGEREF _Toc188457708 \h </w:instrText>
            </w:r>
            <w:r>
              <w:rPr>
                <w:noProof/>
                <w:webHidden/>
              </w:rPr>
            </w:r>
            <w:r>
              <w:rPr>
                <w:noProof/>
                <w:webHidden/>
              </w:rPr>
              <w:fldChar w:fldCharType="separate"/>
            </w:r>
            <w:r w:rsidR="00E72626">
              <w:rPr>
                <w:noProof/>
                <w:webHidden/>
              </w:rPr>
              <w:t>4</w:t>
            </w:r>
            <w:r>
              <w:rPr>
                <w:noProof/>
                <w:webHidden/>
              </w:rPr>
              <w:fldChar w:fldCharType="end"/>
            </w:r>
          </w:hyperlink>
        </w:p>
        <w:p w14:paraId="7C89EC56" w14:textId="47FEC7C0" w:rsidR="00BE09F0" w:rsidRDefault="00BE09F0">
          <w:pPr>
            <w:pStyle w:val="TOC2"/>
            <w:rPr>
              <w:rFonts w:asciiTheme="minorHAnsi" w:eastAsiaTheme="minorEastAsia" w:hAnsiTheme="minorHAnsi" w:cstheme="minorBidi"/>
              <w:noProof/>
              <w:kern w:val="2"/>
              <w:sz w:val="24"/>
              <w:szCs w:val="24"/>
              <w14:ligatures w14:val="standardContextual"/>
            </w:rPr>
          </w:pPr>
          <w:hyperlink w:anchor="_Toc188457709" w:history="1">
            <w:r w:rsidRPr="000C404B">
              <w:rPr>
                <w:rStyle w:val="Hyperlink"/>
                <w:noProof/>
              </w:rPr>
              <w:t>04.01</w:t>
            </w:r>
            <w:r>
              <w:rPr>
                <w:rFonts w:asciiTheme="minorHAnsi" w:eastAsiaTheme="minorEastAsia" w:hAnsiTheme="minorHAnsi" w:cstheme="minorBidi"/>
                <w:noProof/>
                <w:kern w:val="2"/>
                <w:sz w:val="24"/>
                <w:szCs w:val="24"/>
                <w14:ligatures w14:val="standardContextual"/>
              </w:rPr>
              <w:tab/>
            </w:r>
            <w:r w:rsidRPr="000C404B">
              <w:rPr>
                <w:rStyle w:val="Hyperlink"/>
                <w:noProof/>
              </w:rPr>
              <w:t>Initial Event Notification and Follow-up</w:t>
            </w:r>
            <w:r>
              <w:rPr>
                <w:noProof/>
                <w:webHidden/>
              </w:rPr>
              <w:tab/>
            </w:r>
            <w:r>
              <w:rPr>
                <w:noProof/>
                <w:webHidden/>
              </w:rPr>
              <w:fldChar w:fldCharType="begin"/>
            </w:r>
            <w:r>
              <w:rPr>
                <w:noProof/>
                <w:webHidden/>
              </w:rPr>
              <w:instrText xml:space="preserve"> PAGEREF _Toc188457709 \h </w:instrText>
            </w:r>
            <w:r>
              <w:rPr>
                <w:noProof/>
                <w:webHidden/>
              </w:rPr>
            </w:r>
            <w:r>
              <w:rPr>
                <w:noProof/>
                <w:webHidden/>
              </w:rPr>
              <w:fldChar w:fldCharType="separate"/>
            </w:r>
            <w:r w:rsidR="00E72626">
              <w:rPr>
                <w:noProof/>
                <w:webHidden/>
              </w:rPr>
              <w:t>4</w:t>
            </w:r>
            <w:r>
              <w:rPr>
                <w:noProof/>
                <w:webHidden/>
              </w:rPr>
              <w:fldChar w:fldCharType="end"/>
            </w:r>
          </w:hyperlink>
        </w:p>
        <w:p w14:paraId="523C9DF2" w14:textId="7CE60D6E" w:rsidR="00BE09F0" w:rsidRDefault="00BE09F0">
          <w:pPr>
            <w:pStyle w:val="TOC2"/>
            <w:rPr>
              <w:rFonts w:asciiTheme="minorHAnsi" w:eastAsiaTheme="minorEastAsia" w:hAnsiTheme="minorHAnsi" w:cstheme="minorBidi"/>
              <w:noProof/>
              <w:kern w:val="2"/>
              <w:sz w:val="24"/>
              <w:szCs w:val="24"/>
              <w14:ligatures w14:val="standardContextual"/>
            </w:rPr>
          </w:pPr>
          <w:hyperlink w:anchor="_Toc188457710" w:history="1">
            <w:r w:rsidRPr="000C404B">
              <w:rPr>
                <w:rStyle w:val="Hyperlink"/>
                <w:noProof/>
              </w:rPr>
              <w:t>04.02</w:t>
            </w:r>
            <w:r>
              <w:rPr>
                <w:rFonts w:asciiTheme="minorHAnsi" w:eastAsiaTheme="minorEastAsia" w:hAnsiTheme="minorHAnsi" w:cstheme="minorBidi"/>
                <w:noProof/>
                <w:kern w:val="2"/>
                <w:sz w:val="24"/>
                <w:szCs w:val="24"/>
                <w14:ligatures w14:val="standardContextual"/>
              </w:rPr>
              <w:tab/>
            </w:r>
            <w:r w:rsidRPr="000C404B">
              <w:rPr>
                <w:rStyle w:val="Hyperlink"/>
                <w:noProof/>
              </w:rPr>
              <w:t>Risk Significance</w:t>
            </w:r>
            <w:r>
              <w:rPr>
                <w:noProof/>
                <w:webHidden/>
              </w:rPr>
              <w:tab/>
            </w:r>
            <w:r>
              <w:rPr>
                <w:noProof/>
                <w:webHidden/>
              </w:rPr>
              <w:fldChar w:fldCharType="begin"/>
            </w:r>
            <w:r>
              <w:rPr>
                <w:noProof/>
                <w:webHidden/>
              </w:rPr>
              <w:instrText xml:space="preserve"> PAGEREF _Toc188457710 \h </w:instrText>
            </w:r>
            <w:r>
              <w:rPr>
                <w:noProof/>
                <w:webHidden/>
              </w:rPr>
            </w:r>
            <w:r>
              <w:rPr>
                <w:noProof/>
                <w:webHidden/>
              </w:rPr>
              <w:fldChar w:fldCharType="separate"/>
            </w:r>
            <w:r w:rsidR="00E72626">
              <w:rPr>
                <w:noProof/>
                <w:webHidden/>
              </w:rPr>
              <w:t>4</w:t>
            </w:r>
            <w:r>
              <w:rPr>
                <w:noProof/>
                <w:webHidden/>
              </w:rPr>
              <w:fldChar w:fldCharType="end"/>
            </w:r>
          </w:hyperlink>
        </w:p>
        <w:p w14:paraId="7A842CBE" w14:textId="65186BCD" w:rsidR="00BE09F0" w:rsidRDefault="00BE09F0">
          <w:pPr>
            <w:pStyle w:val="TOC2"/>
            <w:rPr>
              <w:rFonts w:asciiTheme="minorHAnsi" w:eastAsiaTheme="minorEastAsia" w:hAnsiTheme="minorHAnsi" w:cstheme="minorBidi"/>
              <w:noProof/>
              <w:kern w:val="2"/>
              <w:sz w:val="24"/>
              <w:szCs w:val="24"/>
              <w14:ligatures w14:val="standardContextual"/>
            </w:rPr>
          </w:pPr>
          <w:hyperlink w:anchor="_Toc188457711" w:history="1">
            <w:r w:rsidRPr="000C404B">
              <w:rPr>
                <w:rStyle w:val="Hyperlink"/>
                <w:noProof/>
              </w:rPr>
              <w:t>04.03</w:t>
            </w:r>
            <w:r>
              <w:rPr>
                <w:rFonts w:asciiTheme="minorHAnsi" w:eastAsiaTheme="minorEastAsia" w:hAnsiTheme="minorHAnsi" w:cstheme="minorBidi"/>
                <w:noProof/>
                <w:kern w:val="2"/>
                <w:sz w:val="24"/>
                <w:szCs w:val="24"/>
                <w14:ligatures w14:val="standardContextual"/>
              </w:rPr>
              <w:tab/>
            </w:r>
            <w:r w:rsidRPr="000C404B">
              <w:rPr>
                <w:rStyle w:val="Hyperlink"/>
                <w:noProof/>
              </w:rPr>
              <w:t>Risk Measures and Quantitative Criteria for Reactive Inspections</w:t>
            </w:r>
            <w:r>
              <w:rPr>
                <w:noProof/>
                <w:webHidden/>
              </w:rPr>
              <w:tab/>
            </w:r>
            <w:r>
              <w:rPr>
                <w:noProof/>
                <w:webHidden/>
              </w:rPr>
              <w:fldChar w:fldCharType="begin"/>
            </w:r>
            <w:r>
              <w:rPr>
                <w:noProof/>
                <w:webHidden/>
              </w:rPr>
              <w:instrText xml:space="preserve"> PAGEREF _Toc188457711 \h </w:instrText>
            </w:r>
            <w:r>
              <w:rPr>
                <w:noProof/>
                <w:webHidden/>
              </w:rPr>
            </w:r>
            <w:r>
              <w:rPr>
                <w:noProof/>
                <w:webHidden/>
              </w:rPr>
              <w:fldChar w:fldCharType="separate"/>
            </w:r>
            <w:r w:rsidR="00E72626">
              <w:rPr>
                <w:noProof/>
                <w:webHidden/>
              </w:rPr>
              <w:t>5</w:t>
            </w:r>
            <w:r>
              <w:rPr>
                <w:noProof/>
                <w:webHidden/>
              </w:rPr>
              <w:fldChar w:fldCharType="end"/>
            </w:r>
          </w:hyperlink>
        </w:p>
        <w:p w14:paraId="3BB58171" w14:textId="5DA236D8" w:rsidR="00BE09F0" w:rsidRDefault="00BE09F0">
          <w:pPr>
            <w:pStyle w:val="TOC3"/>
            <w:rPr>
              <w:rFonts w:asciiTheme="minorHAnsi" w:eastAsiaTheme="minorEastAsia" w:hAnsiTheme="minorHAnsi" w:cstheme="minorBidi"/>
              <w:noProof/>
              <w:kern w:val="2"/>
              <w:sz w:val="24"/>
              <w:szCs w:val="24"/>
              <w14:ligatures w14:val="standardContextual"/>
            </w:rPr>
          </w:pPr>
          <w:hyperlink w:anchor="_Toc188457712" w:history="1">
            <w:r w:rsidRPr="000C404B">
              <w:rPr>
                <w:rStyle w:val="Hyperlink"/>
                <w:noProof/>
              </w:rPr>
              <w:t>Table 1: Reactor Safety Deterministic Screening Criteria for Risk Assessment</w:t>
            </w:r>
            <w:r>
              <w:rPr>
                <w:noProof/>
                <w:webHidden/>
              </w:rPr>
              <w:tab/>
            </w:r>
            <w:r>
              <w:rPr>
                <w:noProof/>
                <w:webHidden/>
              </w:rPr>
              <w:fldChar w:fldCharType="begin"/>
            </w:r>
            <w:r>
              <w:rPr>
                <w:noProof/>
                <w:webHidden/>
              </w:rPr>
              <w:instrText xml:space="preserve"> PAGEREF _Toc188457712 \h </w:instrText>
            </w:r>
            <w:r>
              <w:rPr>
                <w:noProof/>
                <w:webHidden/>
              </w:rPr>
            </w:r>
            <w:r>
              <w:rPr>
                <w:noProof/>
                <w:webHidden/>
              </w:rPr>
              <w:fldChar w:fldCharType="separate"/>
            </w:r>
            <w:r w:rsidR="00E72626">
              <w:rPr>
                <w:noProof/>
                <w:webHidden/>
              </w:rPr>
              <w:t>6</w:t>
            </w:r>
            <w:r>
              <w:rPr>
                <w:noProof/>
                <w:webHidden/>
              </w:rPr>
              <w:fldChar w:fldCharType="end"/>
            </w:r>
          </w:hyperlink>
        </w:p>
        <w:p w14:paraId="3D338ED0" w14:textId="21EB58A3" w:rsidR="00BE09F0" w:rsidRDefault="00BE09F0">
          <w:pPr>
            <w:pStyle w:val="TOC3"/>
            <w:rPr>
              <w:rFonts w:asciiTheme="minorHAnsi" w:eastAsiaTheme="minorEastAsia" w:hAnsiTheme="minorHAnsi" w:cstheme="minorBidi"/>
              <w:noProof/>
              <w:kern w:val="2"/>
              <w:sz w:val="24"/>
              <w:szCs w:val="24"/>
              <w14:ligatures w14:val="standardContextual"/>
            </w:rPr>
          </w:pPr>
          <w:hyperlink w:anchor="_Toc188457713" w:history="1">
            <w:r w:rsidRPr="000C404B">
              <w:rPr>
                <w:rStyle w:val="Hyperlink"/>
                <w:noProof/>
              </w:rPr>
              <w:t>Table 2: Event Response as a Function of CCDP</w:t>
            </w:r>
            <w:r>
              <w:rPr>
                <w:noProof/>
                <w:webHidden/>
              </w:rPr>
              <w:tab/>
            </w:r>
            <w:r>
              <w:rPr>
                <w:noProof/>
                <w:webHidden/>
              </w:rPr>
              <w:fldChar w:fldCharType="begin"/>
            </w:r>
            <w:r>
              <w:rPr>
                <w:noProof/>
                <w:webHidden/>
              </w:rPr>
              <w:instrText xml:space="preserve"> PAGEREF _Toc188457713 \h </w:instrText>
            </w:r>
            <w:r>
              <w:rPr>
                <w:noProof/>
                <w:webHidden/>
              </w:rPr>
            </w:r>
            <w:r>
              <w:rPr>
                <w:noProof/>
                <w:webHidden/>
              </w:rPr>
              <w:fldChar w:fldCharType="separate"/>
            </w:r>
            <w:r w:rsidR="00E72626">
              <w:rPr>
                <w:noProof/>
                <w:webHidden/>
              </w:rPr>
              <w:t>7</w:t>
            </w:r>
            <w:r>
              <w:rPr>
                <w:noProof/>
                <w:webHidden/>
              </w:rPr>
              <w:fldChar w:fldCharType="end"/>
            </w:r>
          </w:hyperlink>
        </w:p>
        <w:p w14:paraId="7DFA9554" w14:textId="7297BCBC" w:rsidR="00BE09F0" w:rsidRDefault="00BE09F0">
          <w:pPr>
            <w:pStyle w:val="TOC3"/>
            <w:rPr>
              <w:rFonts w:asciiTheme="minorHAnsi" w:eastAsiaTheme="minorEastAsia" w:hAnsiTheme="minorHAnsi" w:cstheme="minorBidi"/>
              <w:noProof/>
              <w:kern w:val="2"/>
              <w:sz w:val="24"/>
              <w:szCs w:val="24"/>
              <w14:ligatures w14:val="standardContextual"/>
            </w:rPr>
          </w:pPr>
          <w:hyperlink w:anchor="_Toc188457714" w:history="1">
            <w:r w:rsidRPr="000C404B">
              <w:rPr>
                <w:rStyle w:val="Hyperlink"/>
                <w:noProof/>
              </w:rPr>
              <w:t>Table 3: Event Response as a Function of CLERP</w:t>
            </w:r>
            <w:r>
              <w:rPr>
                <w:noProof/>
                <w:webHidden/>
              </w:rPr>
              <w:tab/>
            </w:r>
            <w:r>
              <w:rPr>
                <w:noProof/>
                <w:webHidden/>
              </w:rPr>
              <w:fldChar w:fldCharType="begin"/>
            </w:r>
            <w:r>
              <w:rPr>
                <w:noProof/>
                <w:webHidden/>
              </w:rPr>
              <w:instrText xml:space="preserve"> PAGEREF _Toc188457714 \h </w:instrText>
            </w:r>
            <w:r>
              <w:rPr>
                <w:noProof/>
                <w:webHidden/>
              </w:rPr>
            </w:r>
            <w:r>
              <w:rPr>
                <w:noProof/>
                <w:webHidden/>
              </w:rPr>
              <w:fldChar w:fldCharType="separate"/>
            </w:r>
            <w:r w:rsidR="00E72626">
              <w:rPr>
                <w:noProof/>
                <w:webHidden/>
              </w:rPr>
              <w:t>7</w:t>
            </w:r>
            <w:r>
              <w:rPr>
                <w:noProof/>
                <w:webHidden/>
              </w:rPr>
              <w:fldChar w:fldCharType="end"/>
            </w:r>
          </w:hyperlink>
        </w:p>
        <w:p w14:paraId="113FBA92" w14:textId="24FDEFB3" w:rsidR="00BE09F0" w:rsidRDefault="00BE09F0">
          <w:pPr>
            <w:pStyle w:val="TOC2"/>
            <w:rPr>
              <w:rFonts w:asciiTheme="minorHAnsi" w:eastAsiaTheme="minorEastAsia" w:hAnsiTheme="minorHAnsi" w:cstheme="minorBidi"/>
              <w:noProof/>
              <w:kern w:val="2"/>
              <w:sz w:val="24"/>
              <w:szCs w:val="24"/>
              <w14:ligatures w14:val="standardContextual"/>
            </w:rPr>
          </w:pPr>
          <w:hyperlink w:anchor="_Toc188457715" w:history="1">
            <w:r w:rsidRPr="000C404B">
              <w:rPr>
                <w:rStyle w:val="Hyperlink"/>
                <w:noProof/>
              </w:rPr>
              <w:t>04.04</w:t>
            </w:r>
            <w:r>
              <w:rPr>
                <w:rFonts w:asciiTheme="minorHAnsi" w:eastAsiaTheme="minorEastAsia" w:hAnsiTheme="minorHAnsi" w:cstheme="minorBidi"/>
                <w:noProof/>
                <w:kern w:val="2"/>
                <w:sz w:val="24"/>
                <w:szCs w:val="24"/>
                <w14:ligatures w14:val="standardContextual"/>
              </w:rPr>
              <w:tab/>
            </w:r>
            <w:r w:rsidRPr="000C404B">
              <w:rPr>
                <w:rStyle w:val="Hyperlink"/>
                <w:noProof/>
              </w:rPr>
              <w:t>Deterministic Factors for Reactive Inspections</w:t>
            </w:r>
            <w:r>
              <w:rPr>
                <w:noProof/>
                <w:webHidden/>
              </w:rPr>
              <w:tab/>
            </w:r>
            <w:r>
              <w:rPr>
                <w:noProof/>
                <w:webHidden/>
              </w:rPr>
              <w:fldChar w:fldCharType="begin"/>
            </w:r>
            <w:r>
              <w:rPr>
                <w:noProof/>
                <w:webHidden/>
              </w:rPr>
              <w:instrText xml:space="preserve"> PAGEREF _Toc188457715 \h </w:instrText>
            </w:r>
            <w:r>
              <w:rPr>
                <w:noProof/>
                <w:webHidden/>
              </w:rPr>
            </w:r>
            <w:r>
              <w:rPr>
                <w:noProof/>
                <w:webHidden/>
              </w:rPr>
              <w:fldChar w:fldCharType="separate"/>
            </w:r>
            <w:r w:rsidR="00E72626">
              <w:rPr>
                <w:noProof/>
                <w:webHidden/>
              </w:rPr>
              <w:t>8</w:t>
            </w:r>
            <w:r>
              <w:rPr>
                <w:noProof/>
                <w:webHidden/>
              </w:rPr>
              <w:fldChar w:fldCharType="end"/>
            </w:r>
          </w:hyperlink>
        </w:p>
        <w:p w14:paraId="54E51AAD" w14:textId="5BEED283" w:rsidR="00BE09F0" w:rsidRDefault="00BE09F0">
          <w:pPr>
            <w:pStyle w:val="TOC3"/>
            <w:rPr>
              <w:rFonts w:asciiTheme="minorHAnsi" w:eastAsiaTheme="minorEastAsia" w:hAnsiTheme="minorHAnsi" w:cstheme="minorBidi"/>
              <w:noProof/>
              <w:kern w:val="2"/>
              <w:sz w:val="24"/>
              <w:szCs w:val="24"/>
              <w14:ligatures w14:val="standardContextual"/>
            </w:rPr>
          </w:pPr>
          <w:hyperlink w:anchor="_Toc188457716" w:history="1">
            <w:r w:rsidRPr="000C404B">
              <w:rPr>
                <w:rStyle w:val="Hyperlink"/>
                <w:noProof/>
              </w:rPr>
              <w:t>Table 4: Reactor Safety Deterministic Criteria</w:t>
            </w:r>
            <w:r>
              <w:rPr>
                <w:noProof/>
                <w:webHidden/>
              </w:rPr>
              <w:tab/>
            </w:r>
            <w:r>
              <w:rPr>
                <w:noProof/>
                <w:webHidden/>
              </w:rPr>
              <w:fldChar w:fldCharType="begin"/>
            </w:r>
            <w:r>
              <w:rPr>
                <w:noProof/>
                <w:webHidden/>
              </w:rPr>
              <w:instrText xml:space="preserve"> PAGEREF _Toc188457716 \h </w:instrText>
            </w:r>
            <w:r>
              <w:rPr>
                <w:noProof/>
                <w:webHidden/>
              </w:rPr>
            </w:r>
            <w:r>
              <w:rPr>
                <w:noProof/>
                <w:webHidden/>
              </w:rPr>
              <w:fldChar w:fldCharType="separate"/>
            </w:r>
            <w:r w:rsidR="00E72626">
              <w:rPr>
                <w:noProof/>
                <w:webHidden/>
              </w:rPr>
              <w:t>9</w:t>
            </w:r>
            <w:r>
              <w:rPr>
                <w:noProof/>
                <w:webHidden/>
              </w:rPr>
              <w:fldChar w:fldCharType="end"/>
            </w:r>
          </w:hyperlink>
        </w:p>
        <w:p w14:paraId="743D3C0E" w14:textId="29D30978" w:rsidR="00BE09F0" w:rsidRDefault="00BE09F0">
          <w:pPr>
            <w:pStyle w:val="TOC3"/>
            <w:rPr>
              <w:rFonts w:asciiTheme="minorHAnsi" w:eastAsiaTheme="minorEastAsia" w:hAnsiTheme="minorHAnsi" w:cstheme="minorBidi"/>
              <w:noProof/>
              <w:kern w:val="2"/>
              <w:sz w:val="24"/>
              <w:szCs w:val="24"/>
              <w14:ligatures w14:val="standardContextual"/>
            </w:rPr>
          </w:pPr>
          <w:hyperlink w:anchor="_Toc188457717" w:history="1">
            <w:r w:rsidRPr="000C404B">
              <w:rPr>
                <w:rStyle w:val="Hyperlink"/>
                <w:noProof/>
              </w:rPr>
              <w:t xml:space="preserve">Table 5: </w:t>
            </w:r>
            <w:r w:rsidRPr="000C404B">
              <w:rPr>
                <w:rStyle w:val="Hyperlink"/>
                <w:bCs/>
                <w:noProof/>
              </w:rPr>
              <w:t>Radiation Safety Deterministic Criteria</w:t>
            </w:r>
            <w:r>
              <w:rPr>
                <w:noProof/>
                <w:webHidden/>
              </w:rPr>
              <w:tab/>
            </w:r>
            <w:r>
              <w:rPr>
                <w:noProof/>
                <w:webHidden/>
              </w:rPr>
              <w:fldChar w:fldCharType="begin"/>
            </w:r>
            <w:r>
              <w:rPr>
                <w:noProof/>
                <w:webHidden/>
              </w:rPr>
              <w:instrText xml:space="preserve"> PAGEREF _Toc188457717 \h </w:instrText>
            </w:r>
            <w:r>
              <w:rPr>
                <w:noProof/>
                <w:webHidden/>
              </w:rPr>
            </w:r>
            <w:r>
              <w:rPr>
                <w:noProof/>
                <w:webHidden/>
              </w:rPr>
              <w:fldChar w:fldCharType="separate"/>
            </w:r>
            <w:r w:rsidR="00E72626">
              <w:rPr>
                <w:noProof/>
                <w:webHidden/>
              </w:rPr>
              <w:t>9</w:t>
            </w:r>
            <w:r>
              <w:rPr>
                <w:noProof/>
                <w:webHidden/>
              </w:rPr>
              <w:fldChar w:fldCharType="end"/>
            </w:r>
          </w:hyperlink>
        </w:p>
        <w:p w14:paraId="6C35E3CA" w14:textId="2C825EA5" w:rsidR="00BE09F0" w:rsidRDefault="00BE09F0">
          <w:pPr>
            <w:pStyle w:val="TOC3"/>
            <w:rPr>
              <w:rFonts w:asciiTheme="minorHAnsi" w:eastAsiaTheme="minorEastAsia" w:hAnsiTheme="minorHAnsi" w:cstheme="minorBidi"/>
              <w:noProof/>
              <w:kern w:val="2"/>
              <w:sz w:val="24"/>
              <w:szCs w:val="24"/>
              <w14:ligatures w14:val="standardContextual"/>
            </w:rPr>
          </w:pPr>
          <w:hyperlink w:anchor="_Toc188457718" w:history="1">
            <w:r w:rsidRPr="000C404B">
              <w:rPr>
                <w:rStyle w:val="Hyperlink"/>
                <w:noProof/>
              </w:rPr>
              <w:t>Table 6: Security Deterministic Criteria</w:t>
            </w:r>
            <w:r>
              <w:rPr>
                <w:noProof/>
                <w:webHidden/>
              </w:rPr>
              <w:tab/>
            </w:r>
            <w:r>
              <w:rPr>
                <w:noProof/>
                <w:webHidden/>
              </w:rPr>
              <w:fldChar w:fldCharType="begin"/>
            </w:r>
            <w:r>
              <w:rPr>
                <w:noProof/>
                <w:webHidden/>
              </w:rPr>
              <w:instrText xml:space="preserve"> PAGEREF _Toc188457718 \h </w:instrText>
            </w:r>
            <w:r>
              <w:rPr>
                <w:noProof/>
                <w:webHidden/>
              </w:rPr>
            </w:r>
            <w:r>
              <w:rPr>
                <w:noProof/>
                <w:webHidden/>
              </w:rPr>
              <w:fldChar w:fldCharType="separate"/>
            </w:r>
            <w:r w:rsidR="00E72626">
              <w:rPr>
                <w:noProof/>
                <w:webHidden/>
              </w:rPr>
              <w:t>12</w:t>
            </w:r>
            <w:r>
              <w:rPr>
                <w:noProof/>
                <w:webHidden/>
              </w:rPr>
              <w:fldChar w:fldCharType="end"/>
            </w:r>
          </w:hyperlink>
        </w:p>
        <w:p w14:paraId="6A709C37" w14:textId="626433F8" w:rsidR="00BE09F0" w:rsidRDefault="00BE09F0">
          <w:pPr>
            <w:pStyle w:val="TOC2"/>
            <w:rPr>
              <w:rFonts w:asciiTheme="minorHAnsi" w:eastAsiaTheme="minorEastAsia" w:hAnsiTheme="minorHAnsi" w:cstheme="minorBidi"/>
              <w:noProof/>
              <w:kern w:val="2"/>
              <w:sz w:val="24"/>
              <w:szCs w:val="24"/>
              <w14:ligatures w14:val="standardContextual"/>
            </w:rPr>
          </w:pPr>
          <w:hyperlink w:anchor="_Toc188457719" w:history="1">
            <w:r w:rsidRPr="000C404B">
              <w:rPr>
                <w:rStyle w:val="Hyperlink"/>
                <w:noProof/>
              </w:rPr>
              <w:t>04.05</w:t>
            </w:r>
            <w:r>
              <w:rPr>
                <w:rFonts w:asciiTheme="minorHAnsi" w:eastAsiaTheme="minorEastAsia" w:hAnsiTheme="minorHAnsi" w:cstheme="minorBidi"/>
                <w:noProof/>
                <w:kern w:val="2"/>
                <w:sz w:val="24"/>
                <w:szCs w:val="24"/>
                <w14:ligatures w14:val="standardContextual"/>
              </w:rPr>
              <w:tab/>
            </w:r>
            <w:r w:rsidRPr="000C404B">
              <w:rPr>
                <w:rStyle w:val="Hyperlink"/>
                <w:noProof/>
              </w:rPr>
              <w:t>Recommendation and Decision</w:t>
            </w:r>
            <w:r>
              <w:rPr>
                <w:noProof/>
                <w:webHidden/>
              </w:rPr>
              <w:tab/>
            </w:r>
            <w:r>
              <w:rPr>
                <w:noProof/>
                <w:webHidden/>
              </w:rPr>
              <w:fldChar w:fldCharType="begin"/>
            </w:r>
            <w:r>
              <w:rPr>
                <w:noProof/>
                <w:webHidden/>
              </w:rPr>
              <w:instrText xml:space="preserve"> PAGEREF _Toc188457719 \h </w:instrText>
            </w:r>
            <w:r>
              <w:rPr>
                <w:noProof/>
                <w:webHidden/>
              </w:rPr>
            </w:r>
            <w:r>
              <w:rPr>
                <w:noProof/>
                <w:webHidden/>
              </w:rPr>
              <w:fldChar w:fldCharType="separate"/>
            </w:r>
            <w:r w:rsidR="00E72626">
              <w:rPr>
                <w:noProof/>
                <w:webHidden/>
              </w:rPr>
              <w:t>13</w:t>
            </w:r>
            <w:r>
              <w:rPr>
                <w:noProof/>
                <w:webHidden/>
              </w:rPr>
              <w:fldChar w:fldCharType="end"/>
            </w:r>
          </w:hyperlink>
        </w:p>
        <w:p w14:paraId="7D25D01B" w14:textId="4984671E" w:rsidR="00BE09F0" w:rsidRDefault="00BE09F0">
          <w:pPr>
            <w:pStyle w:val="TOC2"/>
            <w:rPr>
              <w:rFonts w:asciiTheme="minorHAnsi" w:eastAsiaTheme="minorEastAsia" w:hAnsiTheme="minorHAnsi" w:cstheme="minorBidi"/>
              <w:noProof/>
              <w:kern w:val="2"/>
              <w:sz w:val="24"/>
              <w:szCs w:val="24"/>
              <w14:ligatures w14:val="standardContextual"/>
            </w:rPr>
          </w:pPr>
          <w:hyperlink w:anchor="_Toc188457720" w:history="1">
            <w:r w:rsidRPr="000C404B">
              <w:rPr>
                <w:rStyle w:val="Hyperlink"/>
                <w:noProof/>
              </w:rPr>
              <w:t>04.06</w:t>
            </w:r>
            <w:r>
              <w:rPr>
                <w:rFonts w:asciiTheme="minorHAnsi" w:eastAsiaTheme="minorEastAsia" w:hAnsiTheme="minorHAnsi" w:cstheme="minorBidi"/>
                <w:noProof/>
                <w:kern w:val="2"/>
                <w:sz w:val="24"/>
                <w:szCs w:val="24"/>
                <w14:ligatures w14:val="standardContextual"/>
              </w:rPr>
              <w:tab/>
            </w:r>
            <w:r w:rsidRPr="000C404B">
              <w:rPr>
                <w:rStyle w:val="Hyperlink"/>
                <w:noProof/>
              </w:rPr>
              <w:t>Documentation</w:t>
            </w:r>
            <w:r>
              <w:rPr>
                <w:noProof/>
                <w:webHidden/>
              </w:rPr>
              <w:tab/>
            </w:r>
            <w:r>
              <w:rPr>
                <w:noProof/>
                <w:webHidden/>
              </w:rPr>
              <w:fldChar w:fldCharType="begin"/>
            </w:r>
            <w:r>
              <w:rPr>
                <w:noProof/>
                <w:webHidden/>
              </w:rPr>
              <w:instrText xml:space="preserve"> PAGEREF _Toc188457720 \h </w:instrText>
            </w:r>
            <w:r>
              <w:rPr>
                <w:noProof/>
                <w:webHidden/>
              </w:rPr>
            </w:r>
            <w:r>
              <w:rPr>
                <w:noProof/>
                <w:webHidden/>
              </w:rPr>
              <w:fldChar w:fldCharType="separate"/>
            </w:r>
            <w:r w:rsidR="00E72626">
              <w:rPr>
                <w:noProof/>
                <w:webHidden/>
              </w:rPr>
              <w:t>13</w:t>
            </w:r>
            <w:r>
              <w:rPr>
                <w:noProof/>
                <w:webHidden/>
              </w:rPr>
              <w:fldChar w:fldCharType="end"/>
            </w:r>
          </w:hyperlink>
        </w:p>
        <w:p w14:paraId="2EAD8BC1" w14:textId="0A0535BE" w:rsidR="00BE09F0" w:rsidRDefault="00BE09F0">
          <w:pPr>
            <w:pStyle w:val="TOC2"/>
            <w:rPr>
              <w:rFonts w:asciiTheme="minorHAnsi" w:eastAsiaTheme="minorEastAsia" w:hAnsiTheme="minorHAnsi" w:cstheme="minorBidi"/>
              <w:noProof/>
              <w:kern w:val="2"/>
              <w:sz w:val="24"/>
              <w:szCs w:val="24"/>
              <w14:ligatures w14:val="standardContextual"/>
            </w:rPr>
          </w:pPr>
          <w:hyperlink w:anchor="_Toc188457721" w:history="1">
            <w:r w:rsidRPr="000C404B">
              <w:rPr>
                <w:rStyle w:val="Hyperlink"/>
                <w:noProof/>
              </w:rPr>
              <w:t>04.07</w:t>
            </w:r>
            <w:r>
              <w:rPr>
                <w:rFonts w:asciiTheme="minorHAnsi" w:eastAsiaTheme="minorEastAsia" w:hAnsiTheme="minorHAnsi" w:cstheme="minorBidi"/>
                <w:noProof/>
                <w:kern w:val="2"/>
                <w:sz w:val="24"/>
                <w:szCs w:val="24"/>
                <w14:ligatures w14:val="standardContextual"/>
              </w:rPr>
              <w:tab/>
            </w:r>
            <w:r w:rsidRPr="000C404B">
              <w:rPr>
                <w:rStyle w:val="Hyperlink"/>
                <w:noProof/>
              </w:rPr>
              <w:t>Inspection Charter</w:t>
            </w:r>
            <w:r>
              <w:rPr>
                <w:noProof/>
                <w:webHidden/>
              </w:rPr>
              <w:tab/>
            </w:r>
            <w:r>
              <w:rPr>
                <w:noProof/>
                <w:webHidden/>
              </w:rPr>
              <w:fldChar w:fldCharType="begin"/>
            </w:r>
            <w:r>
              <w:rPr>
                <w:noProof/>
                <w:webHidden/>
              </w:rPr>
              <w:instrText xml:space="preserve"> PAGEREF _Toc188457721 \h </w:instrText>
            </w:r>
            <w:r>
              <w:rPr>
                <w:noProof/>
                <w:webHidden/>
              </w:rPr>
            </w:r>
            <w:r>
              <w:rPr>
                <w:noProof/>
                <w:webHidden/>
              </w:rPr>
              <w:fldChar w:fldCharType="separate"/>
            </w:r>
            <w:r w:rsidR="00E72626">
              <w:rPr>
                <w:noProof/>
                <w:webHidden/>
              </w:rPr>
              <w:t>14</w:t>
            </w:r>
            <w:r>
              <w:rPr>
                <w:noProof/>
                <w:webHidden/>
              </w:rPr>
              <w:fldChar w:fldCharType="end"/>
            </w:r>
          </w:hyperlink>
        </w:p>
        <w:p w14:paraId="52D72CF9" w14:textId="5ADC1B0B" w:rsidR="00BE09F0" w:rsidRDefault="00BE09F0">
          <w:pPr>
            <w:pStyle w:val="TOC2"/>
            <w:rPr>
              <w:rFonts w:asciiTheme="minorHAnsi" w:eastAsiaTheme="minorEastAsia" w:hAnsiTheme="minorHAnsi" w:cstheme="minorBidi"/>
              <w:noProof/>
              <w:kern w:val="2"/>
              <w:sz w:val="24"/>
              <w:szCs w:val="24"/>
              <w14:ligatures w14:val="standardContextual"/>
            </w:rPr>
          </w:pPr>
          <w:hyperlink w:anchor="_Toc188457722" w:history="1">
            <w:r w:rsidRPr="000C404B">
              <w:rPr>
                <w:rStyle w:val="Hyperlink"/>
                <w:noProof/>
              </w:rPr>
              <w:t>04.08</w:t>
            </w:r>
            <w:r>
              <w:rPr>
                <w:rFonts w:asciiTheme="minorHAnsi" w:eastAsiaTheme="minorEastAsia" w:hAnsiTheme="minorHAnsi" w:cstheme="minorBidi"/>
                <w:noProof/>
                <w:kern w:val="2"/>
                <w:sz w:val="24"/>
                <w:szCs w:val="24"/>
                <w14:ligatures w14:val="standardContextual"/>
              </w:rPr>
              <w:tab/>
            </w:r>
            <w:r w:rsidRPr="000C404B">
              <w:rPr>
                <w:rStyle w:val="Hyperlink"/>
                <w:noProof/>
              </w:rPr>
              <w:t>Communications</w:t>
            </w:r>
            <w:r>
              <w:rPr>
                <w:noProof/>
                <w:webHidden/>
              </w:rPr>
              <w:tab/>
            </w:r>
            <w:r>
              <w:rPr>
                <w:noProof/>
                <w:webHidden/>
              </w:rPr>
              <w:fldChar w:fldCharType="begin"/>
            </w:r>
            <w:r>
              <w:rPr>
                <w:noProof/>
                <w:webHidden/>
              </w:rPr>
              <w:instrText xml:space="preserve"> PAGEREF _Toc188457722 \h </w:instrText>
            </w:r>
            <w:r>
              <w:rPr>
                <w:noProof/>
                <w:webHidden/>
              </w:rPr>
            </w:r>
            <w:r>
              <w:rPr>
                <w:noProof/>
                <w:webHidden/>
              </w:rPr>
              <w:fldChar w:fldCharType="separate"/>
            </w:r>
            <w:r w:rsidR="00E72626">
              <w:rPr>
                <w:noProof/>
                <w:webHidden/>
              </w:rPr>
              <w:t>15</w:t>
            </w:r>
            <w:r>
              <w:rPr>
                <w:noProof/>
                <w:webHidden/>
              </w:rPr>
              <w:fldChar w:fldCharType="end"/>
            </w:r>
          </w:hyperlink>
        </w:p>
        <w:p w14:paraId="23E53FB3" w14:textId="4AD12672" w:rsidR="00BE09F0" w:rsidRDefault="00BE09F0">
          <w:pPr>
            <w:pStyle w:val="TOC2"/>
            <w:rPr>
              <w:rFonts w:asciiTheme="minorHAnsi" w:eastAsiaTheme="minorEastAsia" w:hAnsiTheme="minorHAnsi" w:cstheme="minorBidi"/>
              <w:noProof/>
              <w:kern w:val="2"/>
              <w:sz w:val="24"/>
              <w:szCs w:val="24"/>
              <w14:ligatures w14:val="standardContextual"/>
            </w:rPr>
          </w:pPr>
          <w:hyperlink w:anchor="_Toc188457723" w:history="1">
            <w:r w:rsidRPr="000C404B">
              <w:rPr>
                <w:rStyle w:val="Hyperlink"/>
                <w:noProof/>
              </w:rPr>
              <w:t>04.09</w:t>
            </w:r>
            <w:r>
              <w:rPr>
                <w:rFonts w:asciiTheme="minorHAnsi" w:eastAsiaTheme="minorEastAsia" w:hAnsiTheme="minorHAnsi" w:cstheme="minorBidi"/>
                <w:noProof/>
                <w:kern w:val="2"/>
                <w:sz w:val="24"/>
                <w:szCs w:val="24"/>
                <w14:ligatures w14:val="standardContextual"/>
              </w:rPr>
              <w:tab/>
            </w:r>
            <w:r w:rsidRPr="000C404B">
              <w:rPr>
                <w:rStyle w:val="Hyperlink"/>
                <w:noProof/>
              </w:rPr>
              <w:t>Allegations</w:t>
            </w:r>
            <w:r>
              <w:rPr>
                <w:noProof/>
                <w:webHidden/>
              </w:rPr>
              <w:tab/>
            </w:r>
            <w:r>
              <w:rPr>
                <w:noProof/>
                <w:webHidden/>
              </w:rPr>
              <w:fldChar w:fldCharType="begin"/>
            </w:r>
            <w:r>
              <w:rPr>
                <w:noProof/>
                <w:webHidden/>
              </w:rPr>
              <w:instrText xml:space="preserve"> PAGEREF _Toc188457723 \h </w:instrText>
            </w:r>
            <w:r>
              <w:rPr>
                <w:noProof/>
                <w:webHidden/>
              </w:rPr>
            </w:r>
            <w:r>
              <w:rPr>
                <w:noProof/>
                <w:webHidden/>
              </w:rPr>
              <w:fldChar w:fldCharType="separate"/>
            </w:r>
            <w:r w:rsidR="00E72626">
              <w:rPr>
                <w:noProof/>
                <w:webHidden/>
              </w:rPr>
              <w:t>15</w:t>
            </w:r>
            <w:r>
              <w:rPr>
                <w:noProof/>
                <w:webHidden/>
              </w:rPr>
              <w:fldChar w:fldCharType="end"/>
            </w:r>
          </w:hyperlink>
        </w:p>
        <w:p w14:paraId="2CC97771" w14:textId="597ACC81" w:rsidR="00BE09F0" w:rsidRDefault="00BE09F0">
          <w:pPr>
            <w:pStyle w:val="TOC1"/>
            <w:rPr>
              <w:rFonts w:asciiTheme="minorHAnsi" w:eastAsiaTheme="minorEastAsia" w:hAnsiTheme="minorHAnsi" w:cstheme="minorBidi"/>
              <w:noProof/>
              <w:kern w:val="2"/>
              <w:sz w:val="24"/>
              <w:szCs w:val="24"/>
              <w14:ligatures w14:val="standardContextual"/>
            </w:rPr>
          </w:pPr>
          <w:hyperlink w:anchor="_Toc188457724" w:history="1">
            <w:r w:rsidRPr="000C404B">
              <w:rPr>
                <w:rStyle w:val="Hyperlink"/>
                <w:noProof/>
              </w:rPr>
              <w:t>0309-05</w:t>
            </w:r>
            <w:r>
              <w:rPr>
                <w:rFonts w:asciiTheme="minorHAnsi" w:eastAsiaTheme="minorEastAsia" w:hAnsiTheme="minorHAnsi" w:cstheme="minorBidi"/>
                <w:noProof/>
                <w:kern w:val="2"/>
                <w:sz w:val="24"/>
                <w:szCs w:val="24"/>
                <w14:ligatures w14:val="standardContextual"/>
              </w:rPr>
              <w:tab/>
            </w:r>
            <w:r w:rsidRPr="000C404B">
              <w:rPr>
                <w:rStyle w:val="Hyperlink"/>
                <w:noProof/>
              </w:rPr>
              <w:t>PERIODIC REVIEW</w:t>
            </w:r>
            <w:r>
              <w:rPr>
                <w:noProof/>
                <w:webHidden/>
              </w:rPr>
              <w:tab/>
            </w:r>
            <w:r>
              <w:rPr>
                <w:noProof/>
                <w:webHidden/>
              </w:rPr>
              <w:fldChar w:fldCharType="begin"/>
            </w:r>
            <w:r>
              <w:rPr>
                <w:noProof/>
                <w:webHidden/>
              </w:rPr>
              <w:instrText xml:space="preserve"> PAGEREF _Toc188457724 \h </w:instrText>
            </w:r>
            <w:r>
              <w:rPr>
                <w:noProof/>
                <w:webHidden/>
              </w:rPr>
            </w:r>
            <w:r>
              <w:rPr>
                <w:noProof/>
                <w:webHidden/>
              </w:rPr>
              <w:fldChar w:fldCharType="separate"/>
            </w:r>
            <w:r w:rsidR="00E72626">
              <w:rPr>
                <w:noProof/>
                <w:webHidden/>
              </w:rPr>
              <w:t>16</w:t>
            </w:r>
            <w:r>
              <w:rPr>
                <w:noProof/>
                <w:webHidden/>
              </w:rPr>
              <w:fldChar w:fldCharType="end"/>
            </w:r>
          </w:hyperlink>
        </w:p>
        <w:p w14:paraId="47F7F37B" w14:textId="44D4F66D" w:rsidR="00BE09F0" w:rsidRDefault="00BE09F0">
          <w:pPr>
            <w:pStyle w:val="TOC1"/>
            <w:rPr>
              <w:rFonts w:asciiTheme="minorHAnsi" w:eastAsiaTheme="minorEastAsia" w:hAnsiTheme="minorHAnsi" w:cstheme="minorBidi"/>
              <w:noProof/>
              <w:kern w:val="2"/>
              <w:sz w:val="24"/>
              <w:szCs w:val="24"/>
              <w14:ligatures w14:val="standardContextual"/>
            </w:rPr>
          </w:pPr>
          <w:hyperlink w:anchor="_Toc188457725" w:history="1">
            <w:r w:rsidRPr="000C404B">
              <w:rPr>
                <w:rStyle w:val="Hyperlink"/>
                <w:noProof/>
              </w:rPr>
              <w:t>0309-06</w:t>
            </w:r>
            <w:r>
              <w:rPr>
                <w:rFonts w:asciiTheme="minorHAnsi" w:eastAsiaTheme="minorEastAsia" w:hAnsiTheme="minorHAnsi" w:cstheme="minorBidi"/>
                <w:noProof/>
                <w:kern w:val="2"/>
                <w:sz w:val="24"/>
                <w:szCs w:val="24"/>
                <w14:ligatures w14:val="standardContextual"/>
              </w:rPr>
              <w:tab/>
            </w:r>
            <w:r w:rsidRPr="000C404B">
              <w:rPr>
                <w:rStyle w:val="Hyperlink"/>
                <w:noProof/>
              </w:rPr>
              <w:t>REFERENCES</w:t>
            </w:r>
            <w:r>
              <w:rPr>
                <w:noProof/>
                <w:webHidden/>
              </w:rPr>
              <w:tab/>
            </w:r>
            <w:r>
              <w:rPr>
                <w:noProof/>
                <w:webHidden/>
              </w:rPr>
              <w:fldChar w:fldCharType="begin"/>
            </w:r>
            <w:r>
              <w:rPr>
                <w:noProof/>
                <w:webHidden/>
              </w:rPr>
              <w:instrText xml:space="preserve"> PAGEREF _Toc188457725 \h </w:instrText>
            </w:r>
            <w:r>
              <w:rPr>
                <w:noProof/>
                <w:webHidden/>
              </w:rPr>
            </w:r>
            <w:r>
              <w:rPr>
                <w:noProof/>
                <w:webHidden/>
              </w:rPr>
              <w:fldChar w:fldCharType="separate"/>
            </w:r>
            <w:r w:rsidR="00E72626">
              <w:rPr>
                <w:noProof/>
                <w:webHidden/>
              </w:rPr>
              <w:t>16</w:t>
            </w:r>
            <w:r>
              <w:rPr>
                <w:noProof/>
                <w:webHidden/>
              </w:rPr>
              <w:fldChar w:fldCharType="end"/>
            </w:r>
          </w:hyperlink>
        </w:p>
        <w:p w14:paraId="0E448FD3" w14:textId="719C2405" w:rsidR="00BE09F0" w:rsidRDefault="00BE09F0">
          <w:pPr>
            <w:pStyle w:val="TOC1"/>
            <w:rPr>
              <w:rFonts w:asciiTheme="minorHAnsi" w:eastAsiaTheme="minorEastAsia" w:hAnsiTheme="minorHAnsi" w:cstheme="minorBidi"/>
              <w:noProof/>
              <w:kern w:val="2"/>
              <w:sz w:val="24"/>
              <w:szCs w:val="24"/>
              <w14:ligatures w14:val="standardContextual"/>
            </w:rPr>
          </w:pPr>
          <w:hyperlink w:anchor="_Toc188457726" w:history="1">
            <w:r w:rsidRPr="000C404B">
              <w:rPr>
                <w:rStyle w:val="Hyperlink"/>
                <w:noProof/>
              </w:rPr>
              <w:t>Exhibit 1: Additional Guidance and Examples</w:t>
            </w:r>
            <w:r>
              <w:rPr>
                <w:noProof/>
                <w:webHidden/>
              </w:rPr>
              <w:tab/>
            </w:r>
            <w:r w:rsidR="001C5519">
              <w:rPr>
                <w:noProof/>
                <w:webHidden/>
              </w:rPr>
              <w:t>Ex1-</w:t>
            </w:r>
            <w:r>
              <w:rPr>
                <w:noProof/>
                <w:webHidden/>
              </w:rPr>
              <w:fldChar w:fldCharType="begin"/>
            </w:r>
            <w:r>
              <w:rPr>
                <w:noProof/>
                <w:webHidden/>
              </w:rPr>
              <w:instrText xml:space="preserve"> PAGEREF _Toc188457726 \h </w:instrText>
            </w:r>
            <w:r>
              <w:rPr>
                <w:noProof/>
                <w:webHidden/>
              </w:rPr>
            </w:r>
            <w:r>
              <w:rPr>
                <w:noProof/>
                <w:webHidden/>
              </w:rPr>
              <w:fldChar w:fldCharType="separate"/>
            </w:r>
            <w:r w:rsidR="00E72626">
              <w:rPr>
                <w:noProof/>
                <w:webHidden/>
              </w:rPr>
              <w:t>1</w:t>
            </w:r>
            <w:r>
              <w:rPr>
                <w:noProof/>
                <w:webHidden/>
              </w:rPr>
              <w:fldChar w:fldCharType="end"/>
            </w:r>
          </w:hyperlink>
        </w:p>
        <w:p w14:paraId="774E58D5" w14:textId="76A897A2" w:rsidR="00BE09F0" w:rsidRDefault="00BE09F0">
          <w:pPr>
            <w:pStyle w:val="TOC1"/>
            <w:rPr>
              <w:rFonts w:asciiTheme="minorHAnsi" w:eastAsiaTheme="minorEastAsia" w:hAnsiTheme="minorHAnsi" w:cstheme="minorBidi"/>
              <w:noProof/>
              <w:kern w:val="2"/>
              <w:sz w:val="24"/>
              <w:szCs w:val="24"/>
              <w14:ligatures w14:val="standardContextual"/>
            </w:rPr>
          </w:pPr>
          <w:hyperlink w:anchor="_Toc188457727" w:history="1">
            <w:r w:rsidRPr="000C404B">
              <w:rPr>
                <w:rStyle w:val="Hyperlink"/>
                <w:noProof/>
              </w:rPr>
              <w:t>Enclosure 1: Decision Documentation for Reactive Inspection (Deterministic and Risk Criteria Analyzed)</w:t>
            </w:r>
            <w:r>
              <w:rPr>
                <w:noProof/>
                <w:webHidden/>
              </w:rPr>
              <w:tab/>
            </w:r>
            <w:r w:rsidR="001C5519">
              <w:rPr>
                <w:noProof/>
                <w:webHidden/>
              </w:rPr>
              <w:t>Encl1-</w:t>
            </w:r>
            <w:r>
              <w:rPr>
                <w:noProof/>
                <w:webHidden/>
              </w:rPr>
              <w:fldChar w:fldCharType="begin"/>
            </w:r>
            <w:r>
              <w:rPr>
                <w:noProof/>
                <w:webHidden/>
              </w:rPr>
              <w:instrText xml:space="preserve"> PAGEREF _Toc188457727 \h </w:instrText>
            </w:r>
            <w:r>
              <w:rPr>
                <w:noProof/>
                <w:webHidden/>
              </w:rPr>
            </w:r>
            <w:r>
              <w:rPr>
                <w:noProof/>
                <w:webHidden/>
              </w:rPr>
              <w:fldChar w:fldCharType="separate"/>
            </w:r>
            <w:r w:rsidR="00E72626">
              <w:rPr>
                <w:noProof/>
                <w:webHidden/>
              </w:rPr>
              <w:t>1</w:t>
            </w:r>
            <w:r>
              <w:rPr>
                <w:noProof/>
                <w:webHidden/>
              </w:rPr>
              <w:fldChar w:fldCharType="end"/>
            </w:r>
          </w:hyperlink>
        </w:p>
        <w:p w14:paraId="13B2D2A7" w14:textId="48A366D0" w:rsidR="00BE09F0" w:rsidRDefault="00BE09F0">
          <w:pPr>
            <w:pStyle w:val="TOC1"/>
            <w:rPr>
              <w:rFonts w:asciiTheme="minorHAnsi" w:eastAsiaTheme="minorEastAsia" w:hAnsiTheme="minorHAnsi" w:cstheme="minorBidi"/>
              <w:noProof/>
              <w:kern w:val="2"/>
              <w:sz w:val="24"/>
              <w:szCs w:val="24"/>
              <w14:ligatures w14:val="standardContextual"/>
            </w:rPr>
          </w:pPr>
          <w:hyperlink w:anchor="_Toc188457728" w:history="1">
            <w:r w:rsidRPr="000C404B">
              <w:rPr>
                <w:rStyle w:val="Hyperlink"/>
                <w:noProof/>
              </w:rPr>
              <w:t>Enclosure 2: Decision Documentation for Reactive Inspection and Examples (Deterministic-only Criteria Analyzed)</w:t>
            </w:r>
            <w:r>
              <w:rPr>
                <w:noProof/>
                <w:webHidden/>
              </w:rPr>
              <w:tab/>
            </w:r>
            <w:r w:rsidR="001C5519">
              <w:rPr>
                <w:noProof/>
                <w:webHidden/>
              </w:rPr>
              <w:t>Encl2-</w:t>
            </w:r>
            <w:r>
              <w:rPr>
                <w:noProof/>
                <w:webHidden/>
              </w:rPr>
              <w:fldChar w:fldCharType="begin"/>
            </w:r>
            <w:r>
              <w:rPr>
                <w:noProof/>
                <w:webHidden/>
              </w:rPr>
              <w:instrText xml:space="preserve"> PAGEREF _Toc188457728 \h </w:instrText>
            </w:r>
            <w:r>
              <w:rPr>
                <w:noProof/>
                <w:webHidden/>
              </w:rPr>
            </w:r>
            <w:r>
              <w:rPr>
                <w:noProof/>
                <w:webHidden/>
              </w:rPr>
              <w:fldChar w:fldCharType="separate"/>
            </w:r>
            <w:r w:rsidR="00E72626">
              <w:rPr>
                <w:noProof/>
                <w:webHidden/>
              </w:rPr>
              <w:t>1</w:t>
            </w:r>
            <w:r>
              <w:rPr>
                <w:noProof/>
                <w:webHidden/>
              </w:rPr>
              <w:fldChar w:fldCharType="end"/>
            </w:r>
          </w:hyperlink>
        </w:p>
        <w:p w14:paraId="4E47FA1A" w14:textId="0B9C87AD" w:rsidR="00BE09F0" w:rsidRDefault="00BE09F0">
          <w:pPr>
            <w:pStyle w:val="TOC1"/>
            <w:rPr>
              <w:rFonts w:asciiTheme="minorHAnsi" w:eastAsiaTheme="minorEastAsia" w:hAnsiTheme="minorHAnsi" w:cstheme="minorBidi"/>
              <w:noProof/>
              <w:kern w:val="2"/>
              <w:sz w:val="24"/>
              <w:szCs w:val="24"/>
              <w14:ligatures w14:val="standardContextual"/>
            </w:rPr>
          </w:pPr>
          <w:hyperlink w:anchor="_Toc188457729" w:history="1">
            <w:r w:rsidRPr="000C404B">
              <w:rPr>
                <w:rStyle w:val="Hyperlink"/>
                <w:noProof/>
              </w:rPr>
              <w:t>Attachment 1: Revision History for IMC 0309</w:t>
            </w:r>
            <w:r>
              <w:rPr>
                <w:noProof/>
                <w:webHidden/>
              </w:rPr>
              <w:tab/>
            </w:r>
            <w:r w:rsidR="001C5519">
              <w:rPr>
                <w:noProof/>
                <w:webHidden/>
              </w:rPr>
              <w:t>Att1-</w:t>
            </w:r>
            <w:r>
              <w:rPr>
                <w:noProof/>
                <w:webHidden/>
              </w:rPr>
              <w:fldChar w:fldCharType="begin"/>
            </w:r>
            <w:r>
              <w:rPr>
                <w:noProof/>
                <w:webHidden/>
              </w:rPr>
              <w:instrText xml:space="preserve"> PAGEREF _Toc188457729 \h </w:instrText>
            </w:r>
            <w:r>
              <w:rPr>
                <w:noProof/>
                <w:webHidden/>
              </w:rPr>
            </w:r>
            <w:r>
              <w:rPr>
                <w:noProof/>
                <w:webHidden/>
              </w:rPr>
              <w:fldChar w:fldCharType="separate"/>
            </w:r>
            <w:r w:rsidR="00E72626">
              <w:rPr>
                <w:noProof/>
                <w:webHidden/>
              </w:rPr>
              <w:t>1</w:t>
            </w:r>
            <w:r>
              <w:rPr>
                <w:noProof/>
                <w:webHidden/>
              </w:rPr>
              <w:fldChar w:fldCharType="end"/>
            </w:r>
          </w:hyperlink>
        </w:p>
        <w:p w14:paraId="7B390C34" w14:textId="3A52A272" w:rsidR="004E24B1" w:rsidRDefault="004E24B1" w:rsidP="00AF043C">
          <w:pPr>
            <w:pStyle w:val="BodyText"/>
          </w:pPr>
          <w:r>
            <w:rPr>
              <w:noProof/>
            </w:rPr>
            <w:fldChar w:fldCharType="end"/>
          </w:r>
        </w:p>
      </w:sdtContent>
    </w:sdt>
    <w:p w14:paraId="047135FA" w14:textId="27FC369E" w:rsidR="00287A3A" w:rsidRPr="004A3B99" w:rsidRDefault="00287A3A" w:rsidP="00AF043C">
      <w:pPr>
        <w:pStyle w:val="BodyText"/>
        <w:sectPr w:rsidR="00287A3A" w:rsidRPr="004A3B99" w:rsidSect="00CF57A4">
          <w:headerReference w:type="default" r:id="rId11"/>
          <w:footerReference w:type="default" r:id="rId12"/>
          <w:footerReference w:type="first" r:id="rId13"/>
          <w:pgSz w:w="12240" w:h="15840"/>
          <w:pgMar w:top="1440" w:right="1440" w:bottom="1440" w:left="1440" w:header="720" w:footer="720" w:gutter="0"/>
          <w:pgNumType w:fmt="lowerRoman" w:start="1"/>
          <w:cols w:space="720"/>
          <w:noEndnote/>
          <w:docGrid w:linePitch="326"/>
        </w:sectPr>
      </w:pPr>
    </w:p>
    <w:p w14:paraId="047135FB" w14:textId="3A937EC1" w:rsidR="00D96AD1" w:rsidRPr="00B91618" w:rsidRDefault="00D96AD1" w:rsidP="00A41A9A">
      <w:pPr>
        <w:pStyle w:val="Heading1"/>
        <w:spacing w:before="0"/>
      </w:pPr>
      <w:bookmarkStart w:id="1" w:name="_Toc143870862"/>
      <w:bookmarkStart w:id="2" w:name="_Toc188457704"/>
      <w:r w:rsidRPr="00B91618">
        <w:lastRenderedPageBreak/>
        <w:t>0309</w:t>
      </w:r>
      <w:r w:rsidR="007E37DD">
        <w:t>-</w:t>
      </w:r>
      <w:r w:rsidRPr="00B91618">
        <w:t>01</w:t>
      </w:r>
      <w:r w:rsidRPr="00B91618">
        <w:tab/>
        <w:t>PURPOSE</w:t>
      </w:r>
      <w:bookmarkEnd w:id="1"/>
      <w:bookmarkEnd w:id="2"/>
    </w:p>
    <w:p w14:paraId="047135FD" w14:textId="2C108E7C" w:rsidR="00D96AD1" w:rsidRPr="004A3B99" w:rsidRDefault="00D96AD1" w:rsidP="00B44F91">
      <w:pPr>
        <w:pStyle w:val="BodyText2"/>
      </w:pPr>
      <w:r w:rsidRPr="004A3B99">
        <w:t>01.01</w:t>
      </w:r>
      <w:r w:rsidRPr="004A3B99">
        <w:tab/>
        <w:t xml:space="preserve">To provide </w:t>
      </w:r>
      <w:r w:rsidR="008A60E5">
        <w:t>amplifying direction</w:t>
      </w:r>
      <w:r w:rsidR="008A60E5" w:rsidRPr="006171FE">
        <w:t xml:space="preserve"> </w:t>
      </w:r>
      <w:r w:rsidR="008A60E5">
        <w:t>and</w:t>
      </w:r>
      <w:r w:rsidR="008A60E5" w:rsidRPr="004A3B99">
        <w:t xml:space="preserve"> </w:t>
      </w:r>
      <w:r w:rsidRPr="004A3B99">
        <w:t xml:space="preserve">guidance to </w:t>
      </w:r>
      <w:r w:rsidR="00FE582D" w:rsidRPr="004A3B99">
        <w:t xml:space="preserve">the </w:t>
      </w:r>
      <w:r w:rsidR="00ED006A" w:rsidRPr="004A3B99">
        <w:t>Office of Nuclear Reactor Regulation (</w:t>
      </w:r>
      <w:r w:rsidRPr="004A3B99">
        <w:t>NRR</w:t>
      </w:r>
      <w:r w:rsidR="00ED006A" w:rsidRPr="004A3B99">
        <w:t>)</w:t>
      </w:r>
      <w:r w:rsidRPr="004A3B99">
        <w:t xml:space="preserve"> and the </w:t>
      </w:r>
      <w:r w:rsidR="001F704D">
        <w:t>r</w:t>
      </w:r>
      <w:r w:rsidR="001F704D" w:rsidRPr="004A3B99">
        <w:t xml:space="preserve">egional </w:t>
      </w:r>
      <w:r w:rsidRPr="004A3B99">
        <w:t>staff for implementing the requirements prescribed in Management Directive (MD)</w:t>
      </w:r>
      <w:r w:rsidR="00ED006A" w:rsidRPr="004A3B99">
        <w:t> </w:t>
      </w:r>
      <w:r w:rsidRPr="004A3B99">
        <w:t xml:space="preserve">8.3, </w:t>
      </w:r>
      <w:r w:rsidR="004A3B99">
        <w:t>“</w:t>
      </w:r>
      <w:r w:rsidRPr="004A3B99">
        <w:t>NRC Incident Investigation Program.</w:t>
      </w:r>
      <w:r w:rsidR="004A3B99">
        <w:t>”</w:t>
      </w:r>
    </w:p>
    <w:p w14:paraId="047135FF" w14:textId="77777777" w:rsidR="00D96AD1" w:rsidRPr="006C64B9" w:rsidRDefault="00D96AD1" w:rsidP="00B44F91">
      <w:pPr>
        <w:pStyle w:val="BodyText2"/>
      </w:pPr>
      <w:r w:rsidRPr="006C64B9">
        <w:t>01.02</w:t>
      </w:r>
      <w:r w:rsidRPr="006C64B9">
        <w:tab/>
        <w:t>To provide a detailed list of deterministic criteria that can be used on their own or in conjunction with a probabilistic risk assessment as a decision basis for implementing Incident Investigation Teams (IITs), Augmented Inspection Teams (AITs), and Special Inspections (SIs).</w:t>
      </w:r>
    </w:p>
    <w:p w14:paraId="04713601" w14:textId="00AB9A74" w:rsidR="00D96AD1" w:rsidRPr="006C64B9" w:rsidRDefault="00D96AD1" w:rsidP="00B44F91">
      <w:pPr>
        <w:pStyle w:val="BodyText2"/>
      </w:pPr>
      <w:r w:rsidRPr="006C64B9">
        <w:t>01.03</w:t>
      </w:r>
      <w:r w:rsidRPr="006C64B9">
        <w:tab/>
        <w:t xml:space="preserve">To provide guidance on the use of risk metrics and probabilistic risk assessment to </w:t>
      </w:r>
      <w:r w:rsidR="00E902A4" w:rsidRPr="006C64B9">
        <w:t xml:space="preserve">inform </w:t>
      </w:r>
      <w:r w:rsidRPr="006C64B9">
        <w:t>the need for a reactive inspection.</w:t>
      </w:r>
    </w:p>
    <w:p w14:paraId="04713603" w14:textId="77777777" w:rsidR="00D96AD1" w:rsidRPr="006C64B9" w:rsidRDefault="004B093D" w:rsidP="00B44F91">
      <w:pPr>
        <w:pStyle w:val="BodyText2"/>
      </w:pPr>
      <w:r w:rsidRPr="006C64B9">
        <w:t>01.04</w:t>
      </w:r>
      <w:r w:rsidRPr="006C64B9">
        <w:tab/>
      </w:r>
      <w:r w:rsidR="00D96AD1" w:rsidRPr="006C64B9">
        <w:t>To discuss the availability of various tools to com</w:t>
      </w:r>
      <w:r w:rsidRPr="006C64B9">
        <w:t>municate with internal and</w:t>
      </w:r>
      <w:r w:rsidR="00ED006A" w:rsidRPr="006C64B9">
        <w:t xml:space="preserve"> </w:t>
      </w:r>
      <w:r w:rsidR="00D96AD1" w:rsidRPr="006C64B9">
        <w:t>external stakeholders on event response and assessment.</w:t>
      </w:r>
    </w:p>
    <w:p w14:paraId="04713605" w14:textId="77777777" w:rsidR="00D96AD1" w:rsidRPr="006C64B9" w:rsidRDefault="00D96AD1" w:rsidP="00B44F91">
      <w:pPr>
        <w:pStyle w:val="BodyText2"/>
      </w:pPr>
      <w:r w:rsidRPr="006C64B9">
        <w:t>01.05</w:t>
      </w:r>
      <w:r w:rsidRPr="006C64B9">
        <w:tab/>
        <w:t>To provide a sample format to use when documenting reactive inspection decisions.</w:t>
      </w:r>
    </w:p>
    <w:p w14:paraId="04713608" w14:textId="6F17D243" w:rsidR="00D96AD1" w:rsidRPr="004A3B99" w:rsidRDefault="00D96AD1" w:rsidP="00904948">
      <w:pPr>
        <w:pStyle w:val="Heading1"/>
      </w:pPr>
      <w:bookmarkStart w:id="3" w:name="_Toc143870863"/>
      <w:bookmarkStart w:id="4" w:name="_Toc188457705"/>
      <w:r w:rsidRPr="004A3B99">
        <w:t>0309-02</w:t>
      </w:r>
      <w:r w:rsidRPr="004A3B99">
        <w:tab/>
        <w:t>BACKGROUND</w:t>
      </w:r>
      <w:bookmarkEnd w:id="3"/>
      <w:bookmarkEnd w:id="4"/>
    </w:p>
    <w:p w14:paraId="0471360A" w14:textId="12BD9F0F" w:rsidR="00D96AD1" w:rsidRPr="004A3B99" w:rsidRDefault="005A4A49" w:rsidP="00B44F91">
      <w:pPr>
        <w:pStyle w:val="BodyText"/>
      </w:pPr>
      <w:r w:rsidRPr="00C5430A">
        <w:rPr>
          <w:color w:val="000000"/>
        </w:rPr>
        <w:t>It</w:t>
      </w:r>
      <w:r w:rsidRPr="00FF3834">
        <w:t xml:space="preserve"> is the policy of the U.S. Nuclear Regulatory Commission (NRC) to ensure that significant events involving reactor and materials facilities licensed by the NRC are investigated in a timely, objective, systematic, and technically sound manner; that the information pertaining to each event is documented; and that the cause or causes of each event are ascertained.</w:t>
      </w:r>
      <w:r>
        <w:t xml:space="preserve"> </w:t>
      </w:r>
      <w:r w:rsidR="00D96AD1" w:rsidRPr="004A3B99">
        <w:t>MD</w:t>
      </w:r>
      <w:r w:rsidR="00ED006A" w:rsidRPr="004A3B99">
        <w:t> </w:t>
      </w:r>
      <w:r w:rsidR="00D96AD1" w:rsidRPr="004A3B99">
        <w:t xml:space="preserve">8.3 is the </w:t>
      </w:r>
      <w:r w:rsidR="00B76E2C">
        <w:t>a</w:t>
      </w:r>
      <w:r w:rsidR="00B76E2C" w:rsidRPr="004A3B99">
        <w:t>gency</w:t>
      </w:r>
      <w:r w:rsidR="00D96AD1" w:rsidRPr="004A3B99">
        <w:t>-level governing document for this Inspection Manual Chapter</w:t>
      </w:r>
      <w:r w:rsidR="00E75FFE">
        <w:t xml:space="preserve"> (IMC)</w:t>
      </w:r>
      <w:r w:rsidR="00D96AD1" w:rsidRPr="004A3B99">
        <w:t>.</w:t>
      </w:r>
      <w:r w:rsidR="00867053" w:rsidRPr="004A3B99">
        <w:t xml:space="preserve"> </w:t>
      </w:r>
      <w:r w:rsidR="00D96AD1" w:rsidRPr="004A3B99">
        <w:t>MD</w:t>
      </w:r>
      <w:r w:rsidR="00ED006A" w:rsidRPr="004A3B99">
        <w:t> </w:t>
      </w:r>
      <w:r w:rsidR="00D96AD1" w:rsidRPr="004A3B99">
        <w:t>8.3 includes deterministic and risk criteria for determining the agency</w:t>
      </w:r>
      <w:r w:rsidR="00B46AC0">
        <w:t>’</w:t>
      </w:r>
      <w:r w:rsidR="00D96AD1" w:rsidRPr="004A3B99">
        <w:t xml:space="preserve">s appropriate event response and delineates </w:t>
      </w:r>
      <w:r w:rsidR="0005601A" w:rsidRPr="004A3B99">
        <w:t xml:space="preserve">office-level </w:t>
      </w:r>
      <w:r w:rsidR="00D96AD1" w:rsidRPr="004A3B99">
        <w:t xml:space="preserve">responsibilities for </w:t>
      </w:r>
      <w:r w:rsidR="008916DC" w:rsidRPr="004A3B99">
        <w:t>significant event</w:t>
      </w:r>
      <w:r w:rsidR="008916DC">
        <w:t xml:space="preserve"> </w:t>
      </w:r>
      <w:r w:rsidR="00D96AD1" w:rsidRPr="004A3B99">
        <w:t>responses.</w:t>
      </w:r>
      <w:r w:rsidR="00867053" w:rsidRPr="004A3B99">
        <w:t xml:space="preserve"> </w:t>
      </w:r>
      <w:r w:rsidR="00D96AD1" w:rsidRPr="004A3B99">
        <w:t xml:space="preserve">A significant event is any radiological, safeguards, or other safety-related event at an NRC-licensed facility that poses an actual or </w:t>
      </w:r>
      <w:r w:rsidR="007869D5">
        <w:t xml:space="preserve">significant </w:t>
      </w:r>
      <w:r w:rsidR="00D96AD1" w:rsidRPr="004A3B99">
        <w:t>potential hazard to public health and safety, property, or the environment.</w:t>
      </w:r>
      <w:r w:rsidR="00867053" w:rsidRPr="004A3B99">
        <w:t xml:space="preserve"> </w:t>
      </w:r>
      <w:r w:rsidR="00E75398">
        <w:t>T</w:t>
      </w:r>
      <w:r w:rsidR="00D96AD1" w:rsidRPr="004A3B99">
        <w:t xml:space="preserve">his </w:t>
      </w:r>
      <w:r w:rsidR="00E75398">
        <w:t>IMC</w:t>
      </w:r>
      <w:r w:rsidR="003C2409">
        <w:t xml:space="preserve"> also refers</w:t>
      </w:r>
      <w:r w:rsidR="00E50D27">
        <w:t xml:space="preserve"> to</w:t>
      </w:r>
      <w:r w:rsidR="00D96AD1" w:rsidRPr="004A3B99">
        <w:t xml:space="preserve"> a significant event as an </w:t>
      </w:r>
      <w:r w:rsidR="00557CCF">
        <w:t>“</w:t>
      </w:r>
      <w:r w:rsidR="00D96AD1" w:rsidRPr="004A3B99">
        <w:t>event</w:t>
      </w:r>
      <w:r w:rsidR="004A3B99">
        <w:t>”</w:t>
      </w:r>
      <w:r w:rsidR="00D96AD1" w:rsidRPr="004A3B99">
        <w:t xml:space="preserve"> or </w:t>
      </w:r>
      <w:r w:rsidR="004A3B99">
        <w:t>“</w:t>
      </w:r>
      <w:r w:rsidR="00D96AD1" w:rsidRPr="004A3B99">
        <w:t>incident.</w:t>
      </w:r>
      <w:r w:rsidR="004A3B99">
        <w:t>”</w:t>
      </w:r>
      <w:r w:rsidR="00867053" w:rsidRPr="004A3B99">
        <w:t xml:space="preserve"> </w:t>
      </w:r>
      <w:r w:rsidR="005E5EA8" w:rsidRPr="00FF3834">
        <w:t>Significant events include initiating events (</w:t>
      </w:r>
      <w:r w:rsidR="006361C2">
        <w:t>e.g</w:t>
      </w:r>
      <w:r w:rsidR="005E5EA8" w:rsidRPr="00FF3834">
        <w:t>.,</w:t>
      </w:r>
      <w:r w:rsidR="005E5EA8">
        <w:t> </w:t>
      </w:r>
      <w:r w:rsidR="006361C2">
        <w:t>complicated</w:t>
      </w:r>
      <w:r w:rsidR="005E5EA8" w:rsidRPr="00FF3834">
        <w:t xml:space="preserve"> reactor trips) and significant degraded conditions.</w:t>
      </w:r>
      <w:r w:rsidR="005E5EA8">
        <w:t xml:space="preserve"> </w:t>
      </w:r>
      <w:r w:rsidR="00D96AD1" w:rsidRPr="004A3B99">
        <w:t xml:space="preserve">This </w:t>
      </w:r>
      <w:r w:rsidR="005E5EA8">
        <w:t>IMC</w:t>
      </w:r>
      <w:r w:rsidR="00D96AD1" w:rsidRPr="004A3B99">
        <w:t xml:space="preserve"> provides specific roles and responsibilities for the staff involved in the event response process as well as guidance for developing cooperative staff-level relationships among the participating offices.</w:t>
      </w:r>
      <w:r w:rsidR="00867053" w:rsidRPr="004A3B99">
        <w:t xml:space="preserve"> </w:t>
      </w:r>
      <w:r w:rsidR="00D96AD1" w:rsidRPr="004A3B99">
        <w:t>Inspection Procedure</w:t>
      </w:r>
      <w:r w:rsidR="009F0113">
        <w:t xml:space="preserve"> (IP)</w:t>
      </w:r>
      <w:r w:rsidR="006C768B" w:rsidRPr="004A3B99">
        <w:t> </w:t>
      </w:r>
      <w:r w:rsidR="00D96AD1" w:rsidRPr="004A3B99">
        <w:t xml:space="preserve">71153, </w:t>
      </w:r>
      <w:r w:rsidR="004A3B99">
        <w:t>“</w:t>
      </w:r>
      <w:r w:rsidR="001D6FE4" w:rsidRPr="00FF3834">
        <w:t>Follow</w:t>
      </w:r>
      <w:r w:rsidR="001D6FE4">
        <w:t xml:space="preserve"> U</w:t>
      </w:r>
      <w:r w:rsidR="001D6FE4" w:rsidRPr="00FF3834">
        <w:t>p of Events and Notices of Enforcement Discretion</w:t>
      </w:r>
      <w:r w:rsidR="00D96AD1" w:rsidRPr="004A3B99">
        <w:t>,</w:t>
      </w:r>
      <w:r w:rsidR="004A3B99">
        <w:t>”</w:t>
      </w:r>
      <w:r w:rsidR="00D96AD1" w:rsidRPr="004A3B99">
        <w:t xml:space="preserve"> </w:t>
      </w:r>
      <w:r w:rsidR="001D6FE4">
        <w:t>is used</w:t>
      </w:r>
      <w:r w:rsidR="001D6FE4" w:rsidRPr="004A3B99">
        <w:t xml:space="preserve"> </w:t>
      </w:r>
      <w:r w:rsidR="00993EC4" w:rsidRPr="00FF3834">
        <w:t xml:space="preserve">to gather the information </w:t>
      </w:r>
      <w:r w:rsidR="00993EC4">
        <w:t>needed</w:t>
      </w:r>
      <w:r w:rsidR="00993EC4" w:rsidRPr="00FF3834">
        <w:t xml:space="preserve"> to evaluate events and to assess their significance.</w:t>
      </w:r>
      <w:r w:rsidR="00993EC4">
        <w:t xml:space="preserve"> </w:t>
      </w:r>
      <w:r w:rsidR="00D20A23" w:rsidRPr="00FF3834">
        <w:t>This information and the directions in this IMC are then used to make reactive inspection decisions.</w:t>
      </w:r>
      <w:r w:rsidR="00D20A23">
        <w:t xml:space="preserve"> </w:t>
      </w:r>
      <w:r w:rsidR="00D96AD1" w:rsidRPr="004A3B99">
        <w:t>IP</w:t>
      </w:r>
      <w:r w:rsidR="006C768B" w:rsidRPr="004A3B99">
        <w:t> </w:t>
      </w:r>
      <w:r w:rsidR="00901BD4" w:rsidRPr="004A3B99">
        <w:t xml:space="preserve">93812, </w:t>
      </w:r>
      <w:r w:rsidR="00901BD4">
        <w:t>“</w:t>
      </w:r>
      <w:r w:rsidR="00901BD4" w:rsidRPr="004A3B99">
        <w:t>Special Inspection,</w:t>
      </w:r>
      <w:r w:rsidR="00901BD4">
        <w:t>”</w:t>
      </w:r>
      <w:r w:rsidR="00C87D61">
        <w:t xml:space="preserve"> and </w:t>
      </w:r>
      <w:r w:rsidR="00D96AD1" w:rsidRPr="004A3B99">
        <w:t xml:space="preserve">93800, </w:t>
      </w:r>
      <w:r w:rsidR="004A3B99">
        <w:t>“</w:t>
      </w:r>
      <w:r w:rsidR="00D96AD1" w:rsidRPr="004A3B99">
        <w:t>Augmented Inspection Team,</w:t>
      </w:r>
      <w:r w:rsidR="004A3B99">
        <w:t>”</w:t>
      </w:r>
      <w:r w:rsidR="00D96AD1" w:rsidRPr="004A3B99">
        <w:t xml:space="preserve"> provide implementing </w:t>
      </w:r>
      <w:r w:rsidR="00C87D61">
        <w:t xml:space="preserve">directions for reactive </w:t>
      </w:r>
      <w:r w:rsidR="00346B0C">
        <w:t xml:space="preserve">inspection </w:t>
      </w:r>
      <w:r w:rsidR="00D96AD1" w:rsidRPr="004A3B99">
        <w:t>responses.</w:t>
      </w:r>
      <w:r w:rsidR="00867053" w:rsidRPr="004A3B99">
        <w:t xml:space="preserve"> </w:t>
      </w:r>
      <w:r w:rsidR="00346B0C" w:rsidRPr="004A3B99">
        <w:t>NUREG</w:t>
      </w:r>
      <w:r w:rsidR="00346B0C">
        <w:t>-</w:t>
      </w:r>
      <w:r w:rsidR="00D96AD1" w:rsidRPr="004A3B99">
        <w:t>1303</w:t>
      </w:r>
      <w:r w:rsidR="006C189D">
        <w:t>, “</w:t>
      </w:r>
      <w:r w:rsidR="006C189D" w:rsidRPr="006171FE">
        <w:t>Incident Investigation Manual</w:t>
      </w:r>
      <w:r w:rsidR="006C189D">
        <w:t>,”</w:t>
      </w:r>
      <w:r w:rsidR="00D96AD1" w:rsidRPr="004A3B99">
        <w:t xml:space="preserve"> detail</w:t>
      </w:r>
      <w:r w:rsidR="006C189D">
        <w:t>s</w:t>
      </w:r>
      <w:r w:rsidR="00D96AD1" w:rsidRPr="004A3B99">
        <w:t xml:space="preserve"> the procedures </w:t>
      </w:r>
      <w:r w:rsidR="005833DA">
        <w:t xml:space="preserve">involved in conducting </w:t>
      </w:r>
      <w:r w:rsidR="00D96AD1" w:rsidRPr="004A3B99">
        <w:t>an IIT.</w:t>
      </w:r>
    </w:p>
    <w:p w14:paraId="0471360D" w14:textId="53AD9294" w:rsidR="00D96AD1" w:rsidRPr="004A3B99" w:rsidRDefault="00D96AD1" w:rsidP="00C51B1B">
      <w:pPr>
        <w:pStyle w:val="Heading1"/>
      </w:pPr>
      <w:bookmarkStart w:id="5" w:name="_Toc143870864"/>
      <w:bookmarkStart w:id="6" w:name="_Toc188457706"/>
      <w:r w:rsidRPr="004A3B99">
        <w:t>0309</w:t>
      </w:r>
      <w:r w:rsidR="00065972">
        <w:t>-</w:t>
      </w:r>
      <w:r w:rsidRPr="004A3B99">
        <w:t>03</w:t>
      </w:r>
      <w:r w:rsidRPr="004A3B99">
        <w:tab/>
        <w:t>RESPONSIBILITIES</w:t>
      </w:r>
      <w:bookmarkEnd w:id="5"/>
      <w:bookmarkEnd w:id="6"/>
    </w:p>
    <w:p w14:paraId="2560222F" w14:textId="2BA8D892" w:rsidR="00B44F91" w:rsidRDefault="00D96AD1" w:rsidP="00B44F91">
      <w:pPr>
        <w:pStyle w:val="BodyText2"/>
      </w:pPr>
      <w:r w:rsidRPr="00A83B0C">
        <w:t>03.01</w:t>
      </w:r>
      <w:r w:rsidRPr="00A83B0C">
        <w:tab/>
      </w:r>
      <w:ins w:id="7" w:author="Author">
        <w:r w:rsidR="00F97191">
          <w:rPr>
            <w:u w:val="single"/>
          </w:rPr>
          <w:t>Division of Operating Reactor Licensing</w:t>
        </w:r>
      </w:ins>
      <w:r w:rsidRPr="00B44F91">
        <w:rPr>
          <w:u w:val="single"/>
        </w:rPr>
        <w:t xml:space="preserve"> (</w:t>
      </w:r>
      <w:ins w:id="8" w:author="Author">
        <w:r w:rsidR="00F97191">
          <w:rPr>
            <w:u w:val="single"/>
          </w:rPr>
          <w:t>DORL</w:t>
        </w:r>
      </w:ins>
      <w:r w:rsidRPr="00B44F91">
        <w:rPr>
          <w:u w:val="single"/>
        </w:rPr>
        <w:t>)</w:t>
      </w:r>
    </w:p>
    <w:p w14:paraId="0471360F" w14:textId="6E29F192" w:rsidR="00565CB3" w:rsidRPr="00A83B0C" w:rsidRDefault="000B54C3" w:rsidP="00B44F91">
      <w:pPr>
        <w:pStyle w:val="BodyText3"/>
      </w:pPr>
      <w:ins w:id="9" w:author="Author">
        <w:r w:rsidRPr="00A83B0C">
          <w:rPr>
            <w:rStyle w:val="StyleBlack"/>
          </w:rPr>
          <w:t xml:space="preserve">The DORL </w:t>
        </w:r>
        <w:r w:rsidR="0089523C">
          <w:rPr>
            <w:rStyle w:val="StyleBlack"/>
          </w:rPr>
          <w:t>project manager (</w:t>
        </w:r>
        <w:r w:rsidRPr="00A83B0C">
          <w:rPr>
            <w:rStyle w:val="StyleBlack"/>
          </w:rPr>
          <w:t>PM</w:t>
        </w:r>
        <w:r w:rsidR="0089523C">
          <w:rPr>
            <w:rStyle w:val="StyleBlack"/>
          </w:rPr>
          <w:t>)</w:t>
        </w:r>
        <w:r w:rsidRPr="00A83B0C">
          <w:rPr>
            <w:rStyle w:val="StyleBlack"/>
          </w:rPr>
          <w:t xml:space="preserve"> keeps abreast of significant events at assigned power reactor plant(s) and provides logistical support for regional offices and other NRR staff during the short</w:t>
        </w:r>
        <w:r>
          <w:rPr>
            <w:rStyle w:val="StyleBlack"/>
          </w:rPr>
          <w:noBreakHyphen/>
        </w:r>
        <w:r w:rsidRPr="00A83B0C">
          <w:rPr>
            <w:rStyle w:val="StyleBlack"/>
          </w:rPr>
          <w:t>term event response.</w:t>
        </w:r>
        <w:r>
          <w:rPr>
            <w:rStyle w:val="StyleBlack"/>
          </w:rPr>
          <w:t xml:space="preserve"> </w:t>
        </w:r>
        <w:r w:rsidR="00F97191">
          <w:t>The DORL PM</w:t>
        </w:r>
        <w:r w:rsidR="00520F1A">
          <w:t>,</w:t>
        </w:r>
        <w:r w:rsidR="00F97191">
          <w:t xml:space="preserve"> in coordination with the IMC 0309 owner</w:t>
        </w:r>
        <w:r w:rsidR="00F97191" w:rsidRPr="00A83B0C">
          <w:t xml:space="preserve"> </w:t>
        </w:r>
        <w:r w:rsidR="00520F1A">
          <w:t xml:space="preserve">in DRO, </w:t>
        </w:r>
      </w:ins>
      <w:r w:rsidR="00750406" w:rsidRPr="00A83B0C">
        <w:t>is r</w:t>
      </w:r>
      <w:r w:rsidR="00D96AD1" w:rsidRPr="00A83B0C">
        <w:t xml:space="preserve">esponsible for the initial NRR </w:t>
      </w:r>
      <w:r w:rsidR="00A6211A" w:rsidRPr="00A83B0C">
        <w:t>follow-up</w:t>
      </w:r>
      <w:r w:rsidR="00D96AD1" w:rsidRPr="00A83B0C">
        <w:t xml:space="preserve"> of significant events</w:t>
      </w:r>
      <w:r w:rsidR="00DB4221" w:rsidRPr="00A83B0C">
        <w:t xml:space="preserve"> at power reactors</w:t>
      </w:r>
      <w:r w:rsidR="00703B33" w:rsidRPr="00A83B0C">
        <w:t xml:space="preserve"> and</w:t>
      </w:r>
      <w:r w:rsidR="00D96AD1" w:rsidRPr="00A83B0C">
        <w:t xml:space="preserve"> is the initial NRR point of contact </w:t>
      </w:r>
      <w:r w:rsidR="00181E02" w:rsidRPr="00A83B0C">
        <w:t>to coordinate</w:t>
      </w:r>
      <w:r w:rsidR="00D96AD1" w:rsidRPr="00A83B0C">
        <w:t xml:space="preserve"> event evaluation.</w:t>
      </w:r>
      <w:r w:rsidR="00867053" w:rsidRPr="00A83B0C">
        <w:t xml:space="preserve"> </w:t>
      </w:r>
      <w:ins w:id="10" w:author="Author">
        <w:r w:rsidR="00520F1A">
          <w:t xml:space="preserve">The PM </w:t>
        </w:r>
        <w:r w:rsidR="00520F1A">
          <w:lastRenderedPageBreak/>
          <w:t xml:space="preserve">and </w:t>
        </w:r>
        <w:r w:rsidR="002E323C">
          <w:t>IMC</w:t>
        </w:r>
      </w:ins>
      <w:r w:rsidR="00A661CB">
        <w:t> </w:t>
      </w:r>
      <w:ins w:id="11" w:author="Author">
        <w:r w:rsidR="00520F1A">
          <w:t>0309 owner</w:t>
        </w:r>
        <w:r w:rsidR="00520F1A" w:rsidRPr="00A83B0C">
          <w:t xml:space="preserve"> </w:t>
        </w:r>
      </w:ins>
      <w:r w:rsidR="00D96AD1" w:rsidRPr="00A83B0C">
        <w:t xml:space="preserve">work with the </w:t>
      </w:r>
      <w:r w:rsidR="004C66A2" w:rsidRPr="00A83B0C">
        <w:t xml:space="preserve">regional offices </w:t>
      </w:r>
      <w:r w:rsidR="00D96AD1" w:rsidRPr="00A83B0C">
        <w:t>and inspectors to develop event details</w:t>
      </w:r>
      <w:r w:rsidR="00867053" w:rsidRPr="00A83B0C">
        <w:t xml:space="preserve"> </w:t>
      </w:r>
      <w:ins w:id="12" w:author="Author">
        <w:r w:rsidR="00F23240">
          <w:t>and</w:t>
        </w:r>
      </w:ins>
      <w:r w:rsidR="004C66A2" w:rsidRPr="00A83B0C">
        <w:t xml:space="preserve"> </w:t>
      </w:r>
      <w:r w:rsidR="00D96AD1" w:rsidRPr="00A83B0C">
        <w:t>contact appropriate technical branches for support to address relevant technical and regulatory issues, including safety significance determination</w:t>
      </w:r>
      <w:r w:rsidR="007423A0" w:rsidRPr="00A83B0C">
        <w:t>s</w:t>
      </w:r>
      <w:r w:rsidR="00D96AD1" w:rsidRPr="00A83B0C">
        <w:t>.</w:t>
      </w:r>
      <w:r w:rsidR="00867053" w:rsidRPr="00A83B0C">
        <w:t xml:space="preserve"> </w:t>
      </w:r>
      <w:r w:rsidR="00D96AD1" w:rsidRPr="00A83B0C">
        <w:t xml:space="preserve">If an event or condition warrants headquarters involvement in the reactive inspection decision, </w:t>
      </w:r>
      <w:ins w:id="13" w:author="Author">
        <w:r w:rsidR="002E323C">
          <w:t>the DORL PM and IMC 0309 owner</w:t>
        </w:r>
        <w:r w:rsidR="002E323C" w:rsidRPr="00A83B0C">
          <w:t xml:space="preserve"> </w:t>
        </w:r>
      </w:ins>
      <w:r w:rsidR="00D96AD1" w:rsidRPr="00A83B0C">
        <w:t xml:space="preserve">participate in the </w:t>
      </w:r>
      <w:r w:rsidR="00A6211A" w:rsidRPr="00A83B0C">
        <w:t>decision-making</w:t>
      </w:r>
      <w:r w:rsidR="00D96AD1" w:rsidRPr="00A83B0C">
        <w:t xml:space="preserve"> process</w:t>
      </w:r>
      <w:ins w:id="14" w:author="Author">
        <w:r w:rsidR="00AA13B4">
          <w:t xml:space="preserve"> and facilitate communication between technical organizations involved in the decision</w:t>
        </w:r>
      </w:ins>
      <w:r w:rsidR="00D96AD1" w:rsidRPr="00A83B0C">
        <w:t xml:space="preserve"> (see </w:t>
      </w:r>
      <w:r w:rsidR="00A661CB">
        <w:t>S</w:t>
      </w:r>
      <w:r w:rsidR="00D96AD1" w:rsidRPr="00A83B0C">
        <w:t>ection</w:t>
      </w:r>
      <w:r w:rsidR="00A168AD">
        <w:t> </w:t>
      </w:r>
      <w:r w:rsidR="00D96AD1" w:rsidRPr="00A83B0C">
        <w:t>04.</w:t>
      </w:r>
      <w:r w:rsidR="00C1072A" w:rsidRPr="00A83B0C">
        <w:t>0</w:t>
      </w:r>
      <w:r w:rsidR="00C1072A">
        <w:t>5</w:t>
      </w:r>
      <w:r w:rsidR="00D96AD1" w:rsidRPr="00A83B0C">
        <w:t>).</w:t>
      </w:r>
    </w:p>
    <w:p w14:paraId="09FD8B38" w14:textId="02CACC3C" w:rsidR="00B44F91" w:rsidRDefault="00D96AD1" w:rsidP="00B44F91">
      <w:pPr>
        <w:pStyle w:val="BodyText2"/>
      </w:pPr>
      <w:r w:rsidRPr="00FC5E75">
        <w:t>03</w:t>
      </w:r>
      <w:r w:rsidRPr="00FC5E75">
        <w:rPr>
          <w:rStyle w:val="StyleBlack"/>
        </w:rPr>
        <w:t>.02</w:t>
      </w:r>
      <w:r w:rsidRPr="00FC5E75">
        <w:rPr>
          <w:rStyle w:val="StyleBlack"/>
        </w:rPr>
        <w:tab/>
      </w:r>
      <w:r w:rsidR="008C2DC1" w:rsidRPr="00B44F91">
        <w:rPr>
          <w:u w:val="single"/>
        </w:rPr>
        <w:t>Probabilistic Risk Assessment</w:t>
      </w:r>
      <w:r w:rsidRPr="00B44F91">
        <w:rPr>
          <w:u w:val="single"/>
        </w:rPr>
        <w:t xml:space="preserve"> Operational Support and Maintenance Branch (APOB)</w:t>
      </w:r>
    </w:p>
    <w:p w14:paraId="04713611" w14:textId="17493A9C" w:rsidR="00D96AD1" w:rsidRPr="00FC5E75" w:rsidRDefault="00D96AD1" w:rsidP="00B44F91">
      <w:pPr>
        <w:pStyle w:val="BodyText3"/>
        <w:rPr>
          <w:rStyle w:val="StyleBlack"/>
        </w:rPr>
      </w:pPr>
      <w:r w:rsidRPr="00FC5E75">
        <w:rPr>
          <w:rStyle w:val="StyleBlack"/>
        </w:rPr>
        <w:t xml:space="preserve">At the request of </w:t>
      </w:r>
      <w:proofErr w:type="gramStart"/>
      <w:ins w:id="15" w:author="Author">
        <w:r w:rsidR="003B26B5">
          <w:rPr>
            <w:rStyle w:val="StyleBlack"/>
          </w:rPr>
          <w:t>the DORL</w:t>
        </w:r>
        <w:proofErr w:type="gramEnd"/>
        <w:r w:rsidR="003B26B5">
          <w:rPr>
            <w:rStyle w:val="StyleBlack"/>
          </w:rPr>
          <w:t xml:space="preserve"> PM, IMC 0309 owner,</w:t>
        </w:r>
        <w:r w:rsidR="003B26B5" w:rsidRPr="00FC5E75">
          <w:rPr>
            <w:rStyle w:val="StyleBlack"/>
          </w:rPr>
          <w:t xml:space="preserve"> </w:t>
        </w:r>
      </w:ins>
      <w:r w:rsidRPr="00FC5E75">
        <w:rPr>
          <w:rStyle w:val="StyleBlack"/>
        </w:rPr>
        <w:t xml:space="preserve">or the </w:t>
      </w:r>
      <w:r w:rsidR="00FE5D89" w:rsidRPr="00FC5E75">
        <w:rPr>
          <w:rStyle w:val="StyleBlack"/>
        </w:rPr>
        <w:t>regional office</w:t>
      </w:r>
      <w:r w:rsidRPr="00FC5E75">
        <w:rPr>
          <w:rStyle w:val="StyleBlack"/>
        </w:rPr>
        <w:t xml:space="preserve">, APOB </w:t>
      </w:r>
      <w:ins w:id="16" w:author="Author">
        <w:r w:rsidR="00903395">
          <w:rPr>
            <w:rStyle w:val="StyleBlack"/>
          </w:rPr>
          <w:t xml:space="preserve">supports </w:t>
        </w:r>
      </w:ins>
      <w:r w:rsidRPr="00FC5E75">
        <w:rPr>
          <w:rStyle w:val="StyleBlack"/>
        </w:rPr>
        <w:t>evaluat</w:t>
      </w:r>
      <w:ins w:id="17" w:author="Author">
        <w:r w:rsidR="00E8639D">
          <w:rPr>
            <w:rStyle w:val="StyleBlack"/>
          </w:rPr>
          <w:t>ion of</w:t>
        </w:r>
      </w:ins>
      <w:r w:rsidRPr="00FC5E75">
        <w:rPr>
          <w:rStyle w:val="StyleBlack"/>
        </w:rPr>
        <w:t xml:space="preserve"> the risk associated with significant events at power reactors.</w:t>
      </w:r>
      <w:r w:rsidR="00867053" w:rsidRPr="00FC5E75">
        <w:rPr>
          <w:rStyle w:val="StyleBlack"/>
        </w:rPr>
        <w:t xml:space="preserve"> </w:t>
      </w:r>
      <w:r w:rsidRPr="00FC5E75">
        <w:rPr>
          <w:rStyle w:val="StyleBlack"/>
        </w:rPr>
        <w:t xml:space="preserve">The APOB risk analyst should seek a consensus with the regional Senior </w:t>
      </w:r>
      <w:ins w:id="18" w:author="Author">
        <w:r w:rsidR="006E47AC" w:rsidRPr="00FC5E75">
          <w:rPr>
            <w:rStyle w:val="StyleBlack"/>
          </w:rPr>
          <w:t>R</w:t>
        </w:r>
        <w:r w:rsidR="006E47AC">
          <w:rPr>
            <w:rStyle w:val="StyleBlack"/>
          </w:rPr>
          <w:t>eactor</w:t>
        </w:r>
        <w:r w:rsidR="006E47AC" w:rsidRPr="00FC5E75">
          <w:rPr>
            <w:rStyle w:val="StyleBlack"/>
          </w:rPr>
          <w:t xml:space="preserve"> </w:t>
        </w:r>
      </w:ins>
      <w:r w:rsidRPr="00FC5E75">
        <w:rPr>
          <w:rStyle w:val="StyleBlack"/>
        </w:rPr>
        <w:t>Analysts (SRAs) on the event</w:t>
      </w:r>
      <w:r w:rsidR="005A33F1" w:rsidRPr="00FC5E75">
        <w:rPr>
          <w:rStyle w:val="StyleBlack"/>
        </w:rPr>
        <w:t>’</w:t>
      </w:r>
      <w:r w:rsidRPr="00FC5E75">
        <w:rPr>
          <w:rStyle w:val="StyleBlack"/>
        </w:rPr>
        <w:t xml:space="preserve">s risk significance so that regional and headquarters </w:t>
      </w:r>
      <w:r w:rsidR="00C826F4" w:rsidRPr="00FC5E75">
        <w:rPr>
          <w:rStyle w:val="StyleBlack"/>
        </w:rPr>
        <w:t xml:space="preserve">managers </w:t>
      </w:r>
      <w:r w:rsidRPr="00FC5E75">
        <w:rPr>
          <w:rStyle w:val="StyleBlack"/>
        </w:rPr>
        <w:t>receive c</w:t>
      </w:r>
      <w:r w:rsidRPr="00FC5E75">
        <w:t>onsisten</w:t>
      </w:r>
      <w:r w:rsidRPr="00FC5E75">
        <w:rPr>
          <w:rStyle w:val="StyleBlack"/>
        </w:rPr>
        <w:t>t risk insights.</w:t>
      </w:r>
      <w:r w:rsidR="00867053" w:rsidRPr="00FC5E75">
        <w:rPr>
          <w:rStyle w:val="StyleBlack"/>
        </w:rPr>
        <w:t xml:space="preserve"> </w:t>
      </w:r>
      <w:r w:rsidR="00FF038A">
        <w:rPr>
          <w:rStyle w:val="StyleBlack"/>
        </w:rPr>
        <w:t>D</w:t>
      </w:r>
      <w:r w:rsidR="00FF038A" w:rsidRPr="003315B6">
        <w:rPr>
          <w:rStyle w:val="StyleBlack"/>
        </w:rPr>
        <w:t xml:space="preserve">ifferences between headquarters and regional risk </w:t>
      </w:r>
      <w:ins w:id="19" w:author="Author">
        <w:r w:rsidR="00FA55EC">
          <w:rPr>
            <w:rStyle w:val="StyleBlack"/>
          </w:rPr>
          <w:t>insights</w:t>
        </w:r>
      </w:ins>
      <w:r w:rsidR="00FF038A" w:rsidRPr="003315B6">
        <w:rPr>
          <w:rStyle w:val="StyleBlack"/>
        </w:rPr>
        <w:t xml:space="preserve"> that could affect the response decision should be explained to the decision makers.</w:t>
      </w:r>
      <w:r w:rsidR="00FF038A">
        <w:rPr>
          <w:rStyle w:val="StyleBlack"/>
        </w:rPr>
        <w:t xml:space="preserve"> </w:t>
      </w:r>
      <w:r w:rsidRPr="00FC5E75">
        <w:rPr>
          <w:rStyle w:val="StyleBlack"/>
        </w:rPr>
        <w:t xml:space="preserve">APOB provides the risk input to NRR management </w:t>
      </w:r>
      <w:ins w:id="20" w:author="Author">
        <w:r w:rsidR="007C64A2">
          <w:rPr>
            <w:rStyle w:val="StyleBlack"/>
          </w:rPr>
          <w:t>in coordination with the DORL PM and IMC</w:t>
        </w:r>
      </w:ins>
      <w:r w:rsidR="007B25B1">
        <w:rPr>
          <w:rStyle w:val="StyleBlack"/>
        </w:rPr>
        <w:t> </w:t>
      </w:r>
      <w:ins w:id="21" w:author="Author">
        <w:r w:rsidR="007C64A2">
          <w:rPr>
            <w:rStyle w:val="StyleBlack"/>
          </w:rPr>
          <w:t>0309 owner</w:t>
        </w:r>
      </w:ins>
      <w:r w:rsidRPr="00FC5E75">
        <w:rPr>
          <w:rStyle w:val="StyleBlack"/>
        </w:rPr>
        <w:t>.</w:t>
      </w:r>
      <w:r w:rsidR="00867053" w:rsidRPr="00FC5E75">
        <w:rPr>
          <w:rStyle w:val="StyleBlack"/>
        </w:rPr>
        <w:t xml:space="preserve"> </w:t>
      </w:r>
      <w:r w:rsidRPr="00FC5E75">
        <w:rPr>
          <w:rStyle w:val="StyleBlack"/>
        </w:rPr>
        <w:t xml:space="preserve">If an event or condition warrants headquarters involvement in the reactive inspection decision, APOB participates in the </w:t>
      </w:r>
      <w:r w:rsidR="00A906C2" w:rsidRPr="00FC5E75">
        <w:rPr>
          <w:rStyle w:val="StyleBlack"/>
        </w:rPr>
        <w:t>decision-making</w:t>
      </w:r>
      <w:r w:rsidR="00075E07" w:rsidRPr="00FC5E75">
        <w:rPr>
          <w:rStyle w:val="StyleBlack"/>
        </w:rPr>
        <w:t xml:space="preserve"> process (see </w:t>
      </w:r>
      <w:r w:rsidR="007B25B1">
        <w:rPr>
          <w:rStyle w:val="StyleBlack"/>
        </w:rPr>
        <w:t>S</w:t>
      </w:r>
      <w:r w:rsidR="00075E07" w:rsidRPr="00FC5E75">
        <w:rPr>
          <w:rStyle w:val="StyleBlack"/>
        </w:rPr>
        <w:t>ection</w:t>
      </w:r>
      <w:r w:rsidR="00A168AD">
        <w:rPr>
          <w:rStyle w:val="StyleBlack"/>
        </w:rPr>
        <w:t> </w:t>
      </w:r>
      <w:r w:rsidR="00075E07" w:rsidRPr="00FC5E75">
        <w:rPr>
          <w:rStyle w:val="StyleBlack"/>
        </w:rPr>
        <w:t>04.</w:t>
      </w:r>
      <w:r w:rsidR="00C1072A" w:rsidRPr="00FC5E75">
        <w:rPr>
          <w:rStyle w:val="StyleBlack"/>
        </w:rPr>
        <w:t>0</w:t>
      </w:r>
      <w:r w:rsidR="00C1072A">
        <w:rPr>
          <w:rStyle w:val="StyleBlack"/>
        </w:rPr>
        <w:t>5</w:t>
      </w:r>
      <w:r w:rsidR="00075E07" w:rsidRPr="00FC5E75">
        <w:rPr>
          <w:rStyle w:val="StyleBlack"/>
        </w:rPr>
        <w:t>).</w:t>
      </w:r>
    </w:p>
    <w:p w14:paraId="00D9FD90" w14:textId="77777777" w:rsidR="00B44F91" w:rsidRDefault="00D96AD1" w:rsidP="00B44F91">
      <w:pPr>
        <w:pStyle w:val="BodyText2"/>
        <w:rPr>
          <w:u w:val="single"/>
        </w:rPr>
      </w:pPr>
      <w:r w:rsidRPr="00080A4F">
        <w:rPr>
          <w:rStyle w:val="StyleBlack"/>
        </w:rPr>
        <w:t>03.03</w:t>
      </w:r>
      <w:r w:rsidRPr="00080A4F">
        <w:rPr>
          <w:rStyle w:val="StyleBlack"/>
        </w:rPr>
        <w:tab/>
      </w:r>
      <w:r w:rsidRPr="00080A4F">
        <w:rPr>
          <w:u w:val="single"/>
        </w:rPr>
        <w:t>Other Technical Branches/NRR</w:t>
      </w:r>
    </w:p>
    <w:p w14:paraId="04713613" w14:textId="5EA720D9" w:rsidR="00D96AD1" w:rsidRPr="00080A4F" w:rsidRDefault="00D96AD1" w:rsidP="00B44F91">
      <w:pPr>
        <w:pStyle w:val="BodyText3"/>
        <w:rPr>
          <w:rStyle w:val="StyleBlack"/>
        </w:rPr>
      </w:pPr>
      <w:r w:rsidRPr="00080A4F">
        <w:rPr>
          <w:rStyle w:val="StyleBlack"/>
        </w:rPr>
        <w:t xml:space="preserve">At the request of </w:t>
      </w:r>
      <w:ins w:id="22" w:author="Author">
        <w:r w:rsidR="00662202">
          <w:rPr>
            <w:rStyle w:val="StyleBlack"/>
          </w:rPr>
          <w:t>the IMC 0309 owner</w:t>
        </w:r>
      </w:ins>
      <w:r w:rsidRPr="00080A4F">
        <w:rPr>
          <w:rStyle w:val="StyleBlack"/>
        </w:rPr>
        <w:t xml:space="preserve">, DORL, or the </w:t>
      </w:r>
      <w:r w:rsidR="00462243" w:rsidRPr="00080A4F">
        <w:rPr>
          <w:rStyle w:val="StyleBlack"/>
        </w:rPr>
        <w:t>regional offices</w:t>
      </w:r>
      <w:r w:rsidRPr="00080A4F">
        <w:rPr>
          <w:rStyle w:val="StyleBlack"/>
        </w:rPr>
        <w:t xml:space="preserve">, NRR technical branches provide technical support for resolving issues identified during </w:t>
      </w:r>
      <w:r w:rsidR="00A906C2" w:rsidRPr="00080A4F">
        <w:rPr>
          <w:rStyle w:val="StyleBlack"/>
        </w:rPr>
        <w:t>follow-up</w:t>
      </w:r>
      <w:r w:rsidRPr="00080A4F">
        <w:rPr>
          <w:rStyle w:val="StyleBlack"/>
        </w:rPr>
        <w:t xml:space="preserve"> of significant events.</w:t>
      </w:r>
    </w:p>
    <w:p w14:paraId="1FA2A84C" w14:textId="7A21F14E" w:rsidR="00B44F91" w:rsidRDefault="00D96AD1" w:rsidP="00B44F91">
      <w:pPr>
        <w:pStyle w:val="BodyText2"/>
        <w:rPr>
          <w:u w:val="single"/>
        </w:rPr>
      </w:pPr>
      <w:r w:rsidRPr="00A83B0C">
        <w:rPr>
          <w:rStyle w:val="StyleBlack"/>
        </w:rPr>
        <w:t>03.04</w:t>
      </w:r>
      <w:r w:rsidRPr="00A83B0C">
        <w:rPr>
          <w:rStyle w:val="StyleBlack"/>
        </w:rPr>
        <w:tab/>
      </w:r>
      <w:r w:rsidRPr="00A83B0C">
        <w:rPr>
          <w:u w:val="single"/>
        </w:rPr>
        <w:t xml:space="preserve">Division of Reactor </w:t>
      </w:r>
      <w:ins w:id="23" w:author="Author">
        <w:r w:rsidR="00AC6E73">
          <w:rPr>
            <w:u w:val="single"/>
          </w:rPr>
          <w:t>Oversight</w:t>
        </w:r>
        <w:r w:rsidR="00AC6E73" w:rsidRPr="00A83B0C">
          <w:rPr>
            <w:u w:val="single"/>
          </w:rPr>
          <w:t xml:space="preserve"> </w:t>
        </w:r>
      </w:ins>
      <w:r w:rsidRPr="00A83B0C">
        <w:rPr>
          <w:u w:val="single"/>
        </w:rPr>
        <w:t>(</w:t>
      </w:r>
      <w:ins w:id="24" w:author="Author">
        <w:r w:rsidR="00AC6E73" w:rsidRPr="00A83B0C">
          <w:rPr>
            <w:u w:val="single"/>
          </w:rPr>
          <w:t>D</w:t>
        </w:r>
        <w:r w:rsidR="00AC6E73">
          <w:rPr>
            <w:u w:val="single"/>
          </w:rPr>
          <w:t>RO</w:t>
        </w:r>
      </w:ins>
      <w:r w:rsidRPr="00A83B0C">
        <w:rPr>
          <w:u w:val="single"/>
        </w:rPr>
        <w:t>)</w:t>
      </w:r>
    </w:p>
    <w:p w14:paraId="04713615" w14:textId="4820B7C1" w:rsidR="00D96AD1" w:rsidRPr="00A83B0C" w:rsidRDefault="00AC6E73" w:rsidP="00B44F91">
      <w:pPr>
        <w:pStyle w:val="BodyText3"/>
        <w:rPr>
          <w:rStyle w:val="StyleBlack"/>
        </w:rPr>
      </w:pPr>
      <w:ins w:id="25" w:author="Author">
        <w:r>
          <w:rPr>
            <w:rStyle w:val="StyleBlack"/>
          </w:rPr>
          <w:t>The IMC 0309 owner in the Reactor Assessment Branch</w:t>
        </w:r>
        <w:r w:rsidR="00A51570">
          <w:rPr>
            <w:rStyle w:val="StyleBlack"/>
          </w:rPr>
          <w:t xml:space="preserve"> (NRR/DRO)</w:t>
        </w:r>
        <w:r w:rsidR="00080731">
          <w:rPr>
            <w:rStyle w:val="StyleBlack"/>
          </w:rPr>
          <w:t>, in coordination with the DORL PM,</w:t>
        </w:r>
        <w:r w:rsidR="00A51570">
          <w:rPr>
            <w:rStyle w:val="StyleBlack"/>
          </w:rPr>
          <w:t xml:space="preserve"> </w:t>
        </w:r>
        <w:r w:rsidR="00080731">
          <w:rPr>
            <w:rStyle w:val="StyleBlack"/>
          </w:rPr>
          <w:t xml:space="preserve">supports the </w:t>
        </w:r>
        <w:r w:rsidR="00080731" w:rsidRPr="00A83B0C">
          <w:t>initial NRR follow-up of significant events at power reactors</w:t>
        </w:r>
        <w:r w:rsidR="00D11EBE">
          <w:t xml:space="preserve">, works with </w:t>
        </w:r>
        <w:r w:rsidR="00D11EBE" w:rsidRPr="00A83B0C">
          <w:t>the regional offices and inspectors to develop event details</w:t>
        </w:r>
        <w:r w:rsidR="00D11EBE">
          <w:t>, and</w:t>
        </w:r>
        <w:r w:rsidR="00D11EBE" w:rsidRPr="00A83B0C">
          <w:t xml:space="preserve"> contact</w:t>
        </w:r>
        <w:r w:rsidR="00FB62CB">
          <w:t>s</w:t>
        </w:r>
        <w:r w:rsidR="00D11EBE" w:rsidRPr="00A83B0C">
          <w:t xml:space="preserve"> appropriate technical branches for support to address relevant technical and regulatory issues, including safety significance determinations</w:t>
        </w:r>
        <w:r w:rsidR="00CF3C0F">
          <w:t xml:space="preserve">. </w:t>
        </w:r>
        <w:r w:rsidR="00CB20ED" w:rsidRPr="00A83B0C">
          <w:t xml:space="preserve">If an event or condition warrants headquarters involvement in the reactive inspection decision, </w:t>
        </w:r>
        <w:r w:rsidR="00CB20ED">
          <w:t>the DORL PM and IMC 0309 owner</w:t>
        </w:r>
        <w:r w:rsidR="00CB20ED" w:rsidRPr="00A83B0C">
          <w:t xml:space="preserve"> participate in the decision-making process</w:t>
        </w:r>
        <w:r w:rsidR="00CB20ED">
          <w:t xml:space="preserve"> and facilitate communication between technical organizations involved in the decision</w:t>
        </w:r>
        <w:r w:rsidR="00CB20ED" w:rsidRPr="00A83B0C">
          <w:t xml:space="preserve"> (see </w:t>
        </w:r>
        <w:r w:rsidR="00963E8F">
          <w:t>S</w:t>
        </w:r>
        <w:r w:rsidR="00CB20ED" w:rsidRPr="00A83B0C">
          <w:t>ection</w:t>
        </w:r>
        <w:r w:rsidR="00CB20ED">
          <w:t> </w:t>
        </w:r>
        <w:r w:rsidR="00CB20ED" w:rsidRPr="00A83B0C">
          <w:t>04.0</w:t>
        </w:r>
        <w:r w:rsidR="00CB20ED">
          <w:t>5</w:t>
        </w:r>
        <w:r w:rsidR="00CB20ED" w:rsidRPr="00A83B0C">
          <w:t>).</w:t>
        </w:r>
      </w:ins>
    </w:p>
    <w:p w14:paraId="3169C0A3" w14:textId="77777777" w:rsidR="00B44F91" w:rsidRDefault="00D96AD1" w:rsidP="00B44F91">
      <w:pPr>
        <w:pStyle w:val="BodyText2"/>
        <w:rPr>
          <w:u w:val="single"/>
        </w:rPr>
      </w:pPr>
      <w:r w:rsidRPr="00A83B0C">
        <w:rPr>
          <w:rStyle w:val="StyleBlack"/>
        </w:rPr>
        <w:t>03.05</w:t>
      </w:r>
      <w:r w:rsidRPr="00A83B0C">
        <w:rPr>
          <w:rStyle w:val="StyleBlack"/>
        </w:rPr>
        <w:tab/>
      </w:r>
      <w:r w:rsidRPr="00A83B0C">
        <w:rPr>
          <w:u w:val="single"/>
        </w:rPr>
        <w:t>Regional Staff</w:t>
      </w:r>
    </w:p>
    <w:p w14:paraId="04713617" w14:textId="50C2FE21" w:rsidR="00D96AD1" w:rsidRPr="00A83B0C" w:rsidRDefault="00020311" w:rsidP="00B44F91">
      <w:pPr>
        <w:pStyle w:val="BodyText3"/>
        <w:rPr>
          <w:rStyle w:val="StyleBlack"/>
        </w:rPr>
      </w:pPr>
      <w:r w:rsidRPr="00A83B0C">
        <w:rPr>
          <w:rStyle w:val="StyleBlack"/>
        </w:rPr>
        <w:t>The regional staff f</w:t>
      </w:r>
      <w:r w:rsidR="00D96AD1" w:rsidRPr="00A83B0C">
        <w:rPr>
          <w:rStyle w:val="StyleBlack"/>
        </w:rPr>
        <w:t>ormulate</w:t>
      </w:r>
      <w:r w:rsidR="006A7322" w:rsidRPr="00A83B0C">
        <w:rPr>
          <w:rStyle w:val="StyleBlack"/>
        </w:rPr>
        <w:t>s</w:t>
      </w:r>
      <w:r w:rsidR="00D96AD1" w:rsidRPr="00A83B0C">
        <w:rPr>
          <w:rStyle w:val="StyleBlack"/>
        </w:rPr>
        <w:t xml:space="preserve"> recommendation</w:t>
      </w:r>
      <w:r w:rsidR="00052743" w:rsidRPr="00A83B0C">
        <w:rPr>
          <w:rStyle w:val="StyleBlack"/>
        </w:rPr>
        <w:t>s</w:t>
      </w:r>
      <w:r w:rsidR="00D96AD1" w:rsidRPr="00A83B0C">
        <w:rPr>
          <w:rStyle w:val="StyleBlack"/>
        </w:rPr>
        <w:t xml:space="preserve"> to the</w:t>
      </w:r>
      <w:r w:rsidR="006818A5" w:rsidRPr="00A83B0C">
        <w:rPr>
          <w:rStyle w:val="StyleBlack"/>
        </w:rPr>
        <w:t>ir respective</w:t>
      </w:r>
      <w:r w:rsidR="00A52B05" w:rsidRPr="00A83B0C">
        <w:rPr>
          <w:rStyle w:val="StyleBlack"/>
        </w:rPr>
        <w:t xml:space="preserve"> </w:t>
      </w:r>
      <w:r w:rsidR="00D96AD1" w:rsidRPr="00A83B0C">
        <w:rPr>
          <w:rStyle w:val="StyleBlack"/>
        </w:rPr>
        <w:t xml:space="preserve">Regional Administrator (RA) regarding appropriate event response </w:t>
      </w:r>
      <w:r w:rsidR="00F031C4" w:rsidRPr="00A83B0C">
        <w:t>and places a completed MD</w:t>
      </w:r>
      <w:r w:rsidR="00F349F5">
        <w:t> </w:t>
      </w:r>
      <w:r w:rsidR="00F031C4" w:rsidRPr="00A83B0C">
        <w:t>8.3 determination in the Agencywide Documents Access and Management System (ADAMS) once a decision is finalized</w:t>
      </w:r>
      <w:ins w:id="26" w:author="Author">
        <w:r w:rsidR="00151667">
          <w:t xml:space="preserve">, consistent with </w:t>
        </w:r>
        <w:r w:rsidR="00963E8F">
          <w:t>S</w:t>
        </w:r>
        <w:r w:rsidR="00151667">
          <w:t>ection 04.06</w:t>
        </w:r>
      </w:ins>
      <w:r w:rsidR="00F031C4" w:rsidRPr="00A83B0C">
        <w:t>.</w:t>
      </w:r>
      <w:r w:rsidR="00F031C4" w:rsidRPr="00A83B0C">
        <w:rPr>
          <w:rStyle w:val="StyleBlack"/>
        </w:rPr>
        <w:t xml:space="preserve"> </w:t>
      </w:r>
      <w:r w:rsidR="00270115" w:rsidRPr="00A83B0C">
        <w:t>If an event or condition warrants consideration of an AIT or IIT</w:t>
      </w:r>
      <w:r w:rsidR="007D6457" w:rsidRPr="00A83B0C">
        <w:t xml:space="preserve">, </w:t>
      </w:r>
      <w:r w:rsidR="00F64633" w:rsidRPr="00A83B0C">
        <w:t>staff will participate in the decision</w:t>
      </w:r>
      <w:r w:rsidR="00E41DBB">
        <w:noBreakHyphen/>
      </w:r>
      <w:r w:rsidR="00F64633" w:rsidRPr="00A83B0C">
        <w:t>making process</w:t>
      </w:r>
      <w:r w:rsidR="00ED3A44" w:rsidRPr="00A83B0C">
        <w:t xml:space="preserve"> </w:t>
      </w:r>
      <w:r w:rsidR="00ED3A44" w:rsidRPr="00A83B0C">
        <w:rPr>
          <w:rStyle w:val="StyleBlack"/>
        </w:rPr>
        <w:t xml:space="preserve">(see </w:t>
      </w:r>
      <w:r w:rsidR="007B25B1">
        <w:rPr>
          <w:rStyle w:val="StyleBlack"/>
        </w:rPr>
        <w:t>Section</w:t>
      </w:r>
      <w:r w:rsidR="00A168AD">
        <w:rPr>
          <w:rStyle w:val="StyleBlack"/>
        </w:rPr>
        <w:t> </w:t>
      </w:r>
      <w:r w:rsidR="00ED3A44" w:rsidRPr="00A83B0C">
        <w:rPr>
          <w:rStyle w:val="StyleBlack"/>
        </w:rPr>
        <w:t>04.0</w:t>
      </w:r>
      <w:r w:rsidR="00C1072A">
        <w:rPr>
          <w:rStyle w:val="StyleBlack"/>
        </w:rPr>
        <w:t>5</w:t>
      </w:r>
      <w:r w:rsidR="00ED3A44" w:rsidRPr="00A83B0C">
        <w:rPr>
          <w:rStyle w:val="StyleBlack"/>
        </w:rPr>
        <w:t>).</w:t>
      </w:r>
      <w:r w:rsidR="00F64633" w:rsidRPr="00A83B0C" w:rsidDel="00270115">
        <w:rPr>
          <w:rStyle w:val="StyleBlack"/>
        </w:rPr>
        <w:t xml:space="preserve"> </w:t>
      </w:r>
      <w:r w:rsidR="00CD6478" w:rsidRPr="00A83B0C">
        <w:t xml:space="preserve">When the decision is made to launch a reactive inspection, </w:t>
      </w:r>
      <w:r w:rsidR="00E57B45" w:rsidRPr="00A83B0C">
        <w:t xml:space="preserve">the staff </w:t>
      </w:r>
      <w:r w:rsidR="00E95634" w:rsidRPr="00A83B0C">
        <w:t xml:space="preserve">will develop </w:t>
      </w:r>
      <w:r w:rsidR="00CD6478" w:rsidRPr="00A83B0C">
        <w:t xml:space="preserve">an inspection charter and place </w:t>
      </w:r>
      <w:r w:rsidR="00E95634" w:rsidRPr="00A83B0C">
        <w:t xml:space="preserve">it </w:t>
      </w:r>
      <w:r w:rsidR="00CD6478" w:rsidRPr="00A83B0C">
        <w:t>in ADAMS</w:t>
      </w:r>
      <w:r w:rsidR="00087D77" w:rsidRPr="00A83B0C">
        <w:t>.</w:t>
      </w:r>
      <w:ins w:id="27" w:author="Author">
        <w:r w:rsidR="00183CFF">
          <w:t xml:space="preserve"> Regional SRAs coordinate with APOB </w:t>
        </w:r>
        <w:r w:rsidR="00B37037">
          <w:t>in</w:t>
        </w:r>
        <w:r w:rsidR="00C10335">
          <w:t xml:space="preserve"> evaluating the risk significance </w:t>
        </w:r>
        <w:r w:rsidR="0067398B">
          <w:t xml:space="preserve">of significant events at power reactors </w:t>
        </w:r>
        <w:r w:rsidR="00144D63">
          <w:t xml:space="preserve">when </w:t>
        </w:r>
        <w:r w:rsidR="00050B26">
          <w:t xml:space="preserve">required (see </w:t>
        </w:r>
        <w:r w:rsidR="00963E8F">
          <w:t>S</w:t>
        </w:r>
        <w:r w:rsidR="00050B26">
          <w:t>ection</w:t>
        </w:r>
        <w:r w:rsidR="00BB634A">
          <w:t>s 04.02 and</w:t>
        </w:r>
        <w:r w:rsidR="00050B26">
          <w:t xml:space="preserve"> </w:t>
        </w:r>
        <w:r w:rsidR="00A638AE">
          <w:t>04.03).</w:t>
        </w:r>
      </w:ins>
    </w:p>
    <w:p w14:paraId="0D4FB74D" w14:textId="77777777" w:rsidR="00B44F91" w:rsidRDefault="002F01AA" w:rsidP="00963E8F">
      <w:pPr>
        <w:pStyle w:val="BodyText2"/>
        <w:keepNext/>
        <w:rPr>
          <w:u w:val="single"/>
        </w:rPr>
      </w:pPr>
      <w:r w:rsidRPr="00A83B0C">
        <w:rPr>
          <w:rStyle w:val="StyleBlack"/>
        </w:rPr>
        <w:lastRenderedPageBreak/>
        <w:t>03.</w:t>
      </w:r>
      <w:r w:rsidR="006C1FBB" w:rsidRPr="00A83B0C">
        <w:rPr>
          <w:rStyle w:val="StyleBlack"/>
        </w:rPr>
        <w:t>06</w:t>
      </w:r>
      <w:r w:rsidRPr="00A83B0C">
        <w:rPr>
          <w:rStyle w:val="StyleBlack"/>
        </w:rPr>
        <w:tab/>
      </w:r>
      <w:r w:rsidRPr="00A83B0C">
        <w:rPr>
          <w:u w:val="single"/>
        </w:rPr>
        <w:t>Division of Preparedness and Response/</w:t>
      </w:r>
      <w:r w:rsidR="00D96AD1" w:rsidRPr="00A83B0C">
        <w:rPr>
          <w:u w:val="single"/>
        </w:rPr>
        <w:t>Incident Response Directorate</w:t>
      </w:r>
      <w:r w:rsidRPr="00A83B0C">
        <w:rPr>
          <w:u w:val="single"/>
        </w:rPr>
        <w:t xml:space="preserve"> (DPR/IRD</w:t>
      </w:r>
      <w:r w:rsidR="00D96AD1" w:rsidRPr="00A83B0C">
        <w:rPr>
          <w:u w:val="single"/>
        </w:rPr>
        <w:t>)</w:t>
      </w:r>
    </w:p>
    <w:p w14:paraId="04713619" w14:textId="3187F2A7" w:rsidR="00D96AD1" w:rsidRPr="00A83B0C" w:rsidRDefault="002F01AA" w:rsidP="00B44F91">
      <w:pPr>
        <w:pStyle w:val="BodyText3"/>
        <w:rPr>
          <w:rStyle w:val="StyleBlack"/>
        </w:rPr>
      </w:pPr>
      <w:r w:rsidRPr="00A83B0C">
        <w:rPr>
          <w:rStyle w:val="StyleBlack"/>
        </w:rPr>
        <w:t xml:space="preserve">DPR/IRD </w:t>
      </w:r>
      <w:r w:rsidR="00D96AD1" w:rsidRPr="00A83B0C">
        <w:rPr>
          <w:rStyle w:val="StyleBlack"/>
        </w:rPr>
        <w:t>is part of the Office of Nuclear Security and Incident Response (NSIR).</w:t>
      </w:r>
      <w:r w:rsidR="00867053" w:rsidRPr="00A83B0C">
        <w:rPr>
          <w:rStyle w:val="StyleBlack"/>
        </w:rPr>
        <w:t xml:space="preserve"> </w:t>
      </w:r>
      <w:r w:rsidR="00D96AD1" w:rsidRPr="00A83B0C">
        <w:rPr>
          <w:rStyle w:val="StyleBlack"/>
        </w:rPr>
        <w:t xml:space="preserve">If an event or condition warrants </w:t>
      </w:r>
      <w:r w:rsidR="00634705" w:rsidRPr="00A83B0C">
        <w:rPr>
          <w:rStyle w:val="StyleBlack"/>
        </w:rPr>
        <w:t xml:space="preserve">consideration of an </w:t>
      </w:r>
      <w:r w:rsidR="00634705" w:rsidRPr="00A83B0C">
        <w:t>AIT or IIT</w:t>
      </w:r>
      <w:r w:rsidR="0005533D" w:rsidRPr="00A83B0C">
        <w:rPr>
          <w:rStyle w:val="StyleBlack"/>
        </w:rPr>
        <w:t xml:space="preserve">, </w:t>
      </w:r>
      <w:r w:rsidR="00D96AD1" w:rsidRPr="00A83B0C">
        <w:rPr>
          <w:rStyle w:val="StyleBlack"/>
        </w:rPr>
        <w:t xml:space="preserve">IRD will participate in the </w:t>
      </w:r>
      <w:r w:rsidR="00D02FFD" w:rsidRPr="00A83B0C">
        <w:rPr>
          <w:rStyle w:val="StyleBlack"/>
        </w:rPr>
        <w:t>decision-making</w:t>
      </w:r>
      <w:r w:rsidR="00075E07" w:rsidRPr="00A83B0C">
        <w:rPr>
          <w:rStyle w:val="StyleBlack"/>
        </w:rPr>
        <w:t xml:space="preserve"> process (see </w:t>
      </w:r>
      <w:r w:rsidR="007B25B1">
        <w:rPr>
          <w:rStyle w:val="StyleBlack"/>
        </w:rPr>
        <w:t>Section</w:t>
      </w:r>
      <w:r w:rsidR="00A168AD">
        <w:rPr>
          <w:rStyle w:val="StyleBlack"/>
        </w:rPr>
        <w:t> </w:t>
      </w:r>
      <w:r w:rsidR="00075E07" w:rsidRPr="00A83B0C">
        <w:rPr>
          <w:rStyle w:val="StyleBlack"/>
        </w:rPr>
        <w:t>04.</w:t>
      </w:r>
      <w:r w:rsidR="00C1072A" w:rsidRPr="00A83B0C">
        <w:rPr>
          <w:rStyle w:val="StyleBlack"/>
        </w:rPr>
        <w:t>0</w:t>
      </w:r>
      <w:r w:rsidR="00C1072A">
        <w:rPr>
          <w:rStyle w:val="StyleBlack"/>
        </w:rPr>
        <w:t>5</w:t>
      </w:r>
      <w:r w:rsidR="00075E07" w:rsidRPr="00A83B0C">
        <w:rPr>
          <w:rStyle w:val="StyleBlack"/>
        </w:rPr>
        <w:t>).</w:t>
      </w:r>
    </w:p>
    <w:p w14:paraId="0471361B" w14:textId="352FACC9" w:rsidR="009C7A53" w:rsidRDefault="00D96AD1" w:rsidP="00BB788E">
      <w:pPr>
        <w:pStyle w:val="BodyText3"/>
        <w:rPr>
          <w:rStyle w:val="StyleBlack"/>
        </w:rPr>
      </w:pPr>
      <w:r w:rsidRPr="00A83B0C">
        <w:rPr>
          <w:rStyle w:val="StyleBlack"/>
        </w:rPr>
        <w:t xml:space="preserve">The flow of communication among the participating staff organizations and the </w:t>
      </w:r>
      <w:r w:rsidR="009C7A53" w:rsidRPr="00A83B0C">
        <w:rPr>
          <w:rStyle w:val="StyleBlack"/>
        </w:rPr>
        <w:t>decision</w:t>
      </w:r>
      <w:r w:rsidR="00335E4B">
        <w:rPr>
          <w:rStyle w:val="StyleBlack"/>
        </w:rPr>
        <w:noBreakHyphen/>
      </w:r>
      <w:r w:rsidRPr="00A83B0C">
        <w:rPr>
          <w:rStyle w:val="StyleBlack"/>
        </w:rPr>
        <w:t>making points is depi</w:t>
      </w:r>
      <w:r w:rsidR="00075E07" w:rsidRPr="00A83B0C">
        <w:rPr>
          <w:rStyle w:val="StyleBlack"/>
        </w:rPr>
        <w:t xml:space="preserve">cted in </w:t>
      </w:r>
      <w:r w:rsidR="00076AC2">
        <w:rPr>
          <w:rStyle w:val="StyleBlack"/>
        </w:rPr>
        <w:t>Figure</w:t>
      </w:r>
      <w:r w:rsidR="00F370AD">
        <w:rPr>
          <w:rStyle w:val="StyleBlack"/>
        </w:rPr>
        <w:t> </w:t>
      </w:r>
      <w:r w:rsidR="00075E07" w:rsidRPr="00A83B0C">
        <w:rPr>
          <w:rStyle w:val="StyleBlack"/>
        </w:rPr>
        <w:t>1.</w:t>
      </w:r>
    </w:p>
    <w:p w14:paraId="04713620" w14:textId="43660DD4" w:rsidR="00D96AD1" w:rsidRPr="00395E5E" w:rsidRDefault="00D96AD1" w:rsidP="00BB788E">
      <w:pPr>
        <w:pStyle w:val="FigureTitle"/>
      </w:pPr>
      <w:bookmarkStart w:id="28" w:name="_Toc188457707"/>
      <w:r w:rsidRPr="00395E5E">
        <w:lastRenderedPageBreak/>
        <w:t>Figure</w:t>
      </w:r>
      <w:r w:rsidR="00BD51E0">
        <w:t> </w:t>
      </w:r>
      <w:r w:rsidRPr="00395E5E">
        <w:t xml:space="preserve">1: Flow Chart for </w:t>
      </w:r>
      <w:r w:rsidR="00F473BF" w:rsidRPr="00395E5E">
        <w:t>AIT</w:t>
      </w:r>
      <w:r w:rsidR="00395E5E" w:rsidRPr="00395E5E">
        <w:t xml:space="preserve"> or IIT </w:t>
      </w:r>
      <w:r w:rsidR="00F473BF" w:rsidRPr="00395E5E">
        <w:t>Decision-Making</w:t>
      </w:r>
      <w:bookmarkEnd w:id="28"/>
    </w:p>
    <w:p w14:paraId="04713623" w14:textId="6EE7F17E" w:rsidR="00D96AD1" w:rsidRDefault="00D96AD1" w:rsidP="006209CC"/>
    <w:p w14:paraId="3B56A138" w14:textId="4A5B76A9" w:rsidR="00B94DAB" w:rsidRDefault="002D1C43" w:rsidP="00B94DAB">
      <w:pPr>
        <w:pStyle w:val="BodyText"/>
        <w:rPr>
          <w:rStyle w:val="StyleBlack"/>
        </w:rPr>
      </w:pPr>
      <w:bookmarkStart w:id="29" w:name="_Toc143870865"/>
      <w:ins w:id="30" w:author="Author">
        <w:r w:rsidRPr="002D1C43">
          <w:rPr>
            <w:noProof/>
          </w:rPr>
          <w:t xml:space="preserve"> </w:t>
        </w:r>
        <w:r w:rsidRPr="002D1C43">
          <w:rPr>
            <w:rStyle w:val="StyleBlack"/>
            <w:noProof/>
          </w:rPr>
          <w:drawing>
            <wp:inline distT="0" distB="0" distL="0" distR="0" wp14:anchorId="71F3376A" wp14:editId="4841923E">
              <wp:extent cx="5943600" cy="3695700"/>
              <wp:effectExtent l="0" t="0" r="0" b="0"/>
              <wp:docPr id="302978865"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978865" name="Picture 1" descr="Diagram&#10;&#10;AI-generated content may be incorrect."/>
                      <pic:cNvPicPr/>
                    </pic:nvPicPr>
                    <pic:blipFill>
                      <a:blip r:embed="rId14"/>
                      <a:stretch>
                        <a:fillRect/>
                      </a:stretch>
                    </pic:blipFill>
                    <pic:spPr>
                      <a:xfrm>
                        <a:off x="0" y="0"/>
                        <a:ext cx="5943600" cy="3695700"/>
                      </a:xfrm>
                      <a:prstGeom prst="rect">
                        <a:avLst/>
                      </a:prstGeom>
                    </pic:spPr>
                  </pic:pic>
                </a:graphicData>
              </a:graphic>
            </wp:inline>
          </w:drawing>
        </w:r>
      </w:ins>
    </w:p>
    <w:p w14:paraId="623C5B5F" w14:textId="5D4F03EE" w:rsidR="00270DFC" w:rsidRDefault="00270DFC" w:rsidP="00830892">
      <w:pPr>
        <w:pStyle w:val="Heading1"/>
        <w:rPr>
          <w:rStyle w:val="StyleBlack"/>
        </w:rPr>
      </w:pPr>
      <w:bookmarkStart w:id="31" w:name="_Toc188457708"/>
      <w:r>
        <w:rPr>
          <w:rStyle w:val="StyleBlack"/>
        </w:rPr>
        <w:t>0309-04</w:t>
      </w:r>
      <w:r w:rsidR="00830892">
        <w:rPr>
          <w:rStyle w:val="StyleBlack"/>
        </w:rPr>
        <w:tab/>
      </w:r>
      <w:r w:rsidRPr="00BB788E">
        <w:rPr>
          <w:rStyle w:val="StyleBlack"/>
        </w:rPr>
        <w:t>REQUIREMENTS</w:t>
      </w:r>
      <w:bookmarkEnd w:id="29"/>
      <w:bookmarkEnd w:id="31"/>
    </w:p>
    <w:p w14:paraId="10218F7A" w14:textId="3F05F2B2" w:rsidR="00E55254" w:rsidRDefault="00FB6B63" w:rsidP="00830892">
      <w:pPr>
        <w:pStyle w:val="Heading2"/>
        <w:keepLines/>
      </w:pPr>
      <w:bookmarkStart w:id="32" w:name="_Toc143870866"/>
      <w:bookmarkStart w:id="33" w:name="_Toc188457709"/>
      <w:r w:rsidRPr="00486F00">
        <w:rPr>
          <w:rStyle w:val="StyleBlack"/>
        </w:rPr>
        <w:t>04.01</w:t>
      </w:r>
      <w:r w:rsidRPr="00486F00">
        <w:rPr>
          <w:rStyle w:val="StyleBlack"/>
        </w:rPr>
        <w:tab/>
      </w:r>
      <w:r w:rsidR="00D96AD1" w:rsidRPr="002162FE">
        <w:rPr>
          <w:u w:val="single"/>
        </w:rPr>
        <w:t xml:space="preserve">Initial Event Notification and </w:t>
      </w:r>
      <w:r w:rsidR="00990A5E" w:rsidRPr="002162FE">
        <w:rPr>
          <w:u w:val="single"/>
        </w:rPr>
        <w:t>Follow-up</w:t>
      </w:r>
      <w:bookmarkEnd w:id="32"/>
      <w:bookmarkEnd w:id="33"/>
    </w:p>
    <w:p w14:paraId="04713625" w14:textId="00AA18B0" w:rsidR="00D96AD1" w:rsidRPr="00486F00" w:rsidRDefault="00C62A12" w:rsidP="00B44F91">
      <w:pPr>
        <w:pStyle w:val="BodyText3"/>
        <w:rPr>
          <w:rStyle w:val="StyleBlack"/>
        </w:rPr>
      </w:pPr>
      <w:r w:rsidRPr="00486F00">
        <w:rPr>
          <w:rStyle w:val="StyleBlack"/>
        </w:rPr>
        <w:t>When</w:t>
      </w:r>
      <w:r w:rsidR="005851DC" w:rsidRPr="00486F00">
        <w:rPr>
          <w:rStyle w:val="StyleBlack"/>
        </w:rPr>
        <w:t xml:space="preserve"> NRR </w:t>
      </w:r>
      <w:r w:rsidRPr="00486F00">
        <w:rPr>
          <w:rStyle w:val="StyleBlack"/>
        </w:rPr>
        <w:t xml:space="preserve">is notified </w:t>
      </w:r>
      <w:r w:rsidR="005851DC" w:rsidRPr="00486F00">
        <w:rPr>
          <w:rStyle w:val="StyleBlack"/>
        </w:rPr>
        <w:t xml:space="preserve">of a </w:t>
      </w:r>
      <w:r w:rsidR="006B61FD">
        <w:rPr>
          <w:rStyle w:val="StyleBlack"/>
        </w:rPr>
        <w:t>pot</w:t>
      </w:r>
      <w:r w:rsidR="00C60499">
        <w:rPr>
          <w:rStyle w:val="StyleBlack"/>
        </w:rPr>
        <w:t xml:space="preserve">entially </w:t>
      </w:r>
      <w:r w:rsidR="00181E02" w:rsidRPr="00486F00">
        <w:rPr>
          <w:rStyle w:val="StyleBlack"/>
        </w:rPr>
        <w:t xml:space="preserve">significant </w:t>
      </w:r>
      <w:r w:rsidR="00D96AD1" w:rsidRPr="00486F00">
        <w:rPr>
          <w:rStyle w:val="StyleBlack"/>
        </w:rPr>
        <w:t xml:space="preserve">event, </w:t>
      </w:r>
      <w:r w:rsidR="00C60499">
        <w:rPr>
          <w:rStyle w:val="StyleBlack"/>
        </w:rPr>
        <w:t xml:space="preserve">or </w:t>
      </w:r>
      <w:r w:rsidR="007A5AF1">
        <w:rPr>
          <w:rStyle w:val="StyleBlack"/>
        </w:rPr>
        <w:t xml:space="preserve">an event with potential </w:t>
      </w:r>
      <w:r w:rsidR="00262B9B">
        <w:rPr>
          <w:rStyle w:val="StyleBlack"/>
        </w:rPr>
        <w:t xml:space="preserve">generic implications, </w:t>
      </w:r>
      <w:ins w:id="34" w:author="Author">
        <w:r w:rsidR="00A26248">
          <w:rPr>
            <w:rStyle w:val="StyleBlack"/>
          </w:rPr>
          <w:t xml:space="preserve">the DORL PM </w:t>
        </w:r>
      </w:ins>
      <w:r w:rsidR="00262B9B">
        <w:rPr>
          <w:rStyle w:val="StyleBlack"/>
        </w:rPr>
        <w:t xml:space="preserve">will coordinate </w:t>
      </w:r>
      <w:r w:rsidR="00D96AD1" w:rsidRPr="00486F00">
        <w:rPr>
          <w:rStyle w:val="StyleBlack"/>
        </w:rPr>
        <w:t xml:space="preserve">initial NRR event </w:t>
      </w:r>
      <w:r w:rsidR="00990A5E" w:rsidRPr="00486F00">
        <w:rPr>
          <w:rStyle w:val="StyleBlack"/>
        </w:rPr>
        <w:t>follow-up</w:t>
      </w:r>
      <w:r w:rsidR="005851DC" w:rsidRPr="00486F00">
        <w:rPr>
          <w:rStyle w:val="StyleBlack"/>
        </w:rPr>
        <w:t xml:space="preserve"> activities, </w:t>
      </w:r>
      <w:ins w:id="35" w:author="Author">
        <w:r w:rsidR="00537FE9">
          <w:rPr>
            <w:rStyle w:val="StyleBlack"/>
          </w:rPr>
          <w:t>and, along with the IMC 0309 owner</w:t>
        </w:r>
        <w:r w:rsidR="003C34A1">
          <w:rPr>
            <w:rStyle w:val="StyleBlack"/>
          </w:rPr>
          <w:t xml:space="preserve">, will </w:t>
        </w:r>
      </w:ins>
      <w:r w:rsidR="001B136B">
        <w:rPr>
          <w:rStyle w:val="StyleBlack"/>
        </w:rPr>
        <w:t xml:space="preserve">work with </w:t>
      </w:r>
      <w:r w:rsidR="00A4392E">
        <w:rPr>
          <w:rStyle w:val="StyleBlack"/>
        </w:rPr>
        <w:t xml:space="preserve">the regional office to understand </w:t>
      </w:r>
      <w:r w:rsidR="00D96AD1" w:rsidRPr="00486F00">
        <w:rPr>
          <w:rStyle w:val="StyleBlack"/>
        </w:rPr>
        <w:t>the significance and generic implications of the event.</w:t>
      </w:r>
      <w:r w:rsidR="00867053" w:rsidRPr="00486F00">
        <w:rPr>
          <w:rStyle w:val="StyleBlack"/>
        </w:rPr>
        <w:t xml:space="preserve"> </w:t>
      </w:r>
      <w:r w:rsidR="00D96AD1" w:rsidRPr="00486F00">
        <w:rPr>
          <w:rStyle w:val="StyleBlack"/>
        </w:rPr>
        <w:t>The DORL PM is kept informed of the event information</w:t>
      </w:r>
      <w:ins w:id="36" w:author="Author">
        <w:r w:rsidR="006D62D7">
          <w:rPr>
            <w:rStyle w:val="StyleBlack"/>
          </w:rPr>
          <w:t>,</w:t>
        </w:r>
      </w:ins>
      <w:r w:rsidR="00D96AD1" w:rsidRPr="00486F00">
        <w:rPr>
          <w:rStyle w:val="StyleBlack"/>
        </w:rPr>
        <w:t xml:space="preserve"> provides logistical support for </w:t>
      </w:r>
      <w:r w:rsidR="008D1319" w:rsidRPr="00486F00">
        <w:rPr>
          <w:rStyle w:val="StyleBlack"/>
        </w:rPr>
        <w:t xml:space="preserve">further </w:t>
      </w:r>
      <w:r w:rsidR="00D96AD1" w:rsidRPr="00486F00">
        <w:rPr>
          <w:rStyle w:val="StyleBlack"/>
        </w:rPr>
        <w:t xml:space="preserve">appropriate NRR event </w:t>
      </w:r>
      <w:r w:rsidR="00990A5E" w:rsidRPr="00486F00">
        <w:rPr>
          <w:rStyle w:val="StyleBlack"/>
        </w:rPr>
        <w:t>follow-up</w:t>
      </w:r>
      <w:r w:rsidR="00D96AD1" w:rsidRPr="00486F00">
        <w:rPr>
          <w:rStyle w:val="StyleBlack"/>
        </w:rPr>
        <w:t xml:space="preserve"> activities</w:t>
      </w:r>
      <w:ins w:id="37" w:author="Author">
        <w:r w:rsidR="006D62D7">
          <w:rPr>
            <w:rStyle w:val="StyleBlack"/>
          </w:rPr>
          <w:t>, and</w:t>
        </w:r>
      </w:ins>
      <w:r w:rsidR="00D96AD1" w:rsidRPr="00486F00">
        <w:rPr>
          <w:rStyle w:val="StyleBlack"/>
        </w:rPr>
        <w:t xml:space="preserve"> requests assistance from NRR technical staff as needed.</w:t>
      </w:r>
      <w:r w:rsidR="00800262" w:rsidRPr="00486F00">
        <w:rPr>
          <w:rStyle w:val="StyleBlack"/>
        </w:rPr>
        <w:t xml:space="preserve"> Regional staff may request technical support from NRR by contacting </w:t>
      </w:r>
      <w:proofErr w:type="gramStart"/>
      <w:ins w:id="38" w:author="Author">
        <w:r w:rsidR="00EF69FD">
          <w:rPr>
            <w:rStyle w:val="StyleBlack"/>
          </w:rPr>
          <w:t>the DORL</w:t>
        </w:r>
        <w:proofErr w:type="gramEnd"/>
        <w:r w:rsidR="00EF69FD">
          <w:rPr>
            <w:rStyle w:val="StyleBlack"/>
          </w:rPr>
          <w:t xml:space="preserve"> PM</w:t>
        </w:r>
      </w:ins>
      <w:r w:rsidR="00800262" w:rsidRPr="00486F00">
        <w:rPr>
          <w:rStyle w:val="StyleBlack"/>
        </w:rPr>
        <w:t>.</w:t>
      </w:r>
    </w:p>
    <w:p w14:paraId="1E9E0989" w14:textId="2A722AAC" w:rsidR="002D4D29" w:rsidRPr="002D4D29" w:rsidRDefault="00D96AD1" w:rsidP="002D4D29">
      <w:pPr>
        <w:pStyle w:val="Heading2"/>
        <w:keepLines/>
        <w:rPr>
          <w:rStyle w:val="StyleBlack"/>
        </w:rPr>
      </w:pPr>
      <w:bookmarkStart w:id="39" w:name="_Toc143870867"/>
      <w:bookmarkStart w:id="40" w:name="_Toc188457710"/>
      <w:r w:rsidRPr="00486F00">
        <w:rPr>
          <w:rStyle w:val="StyleBlack"/>
        </w:rPr>
        <w:t>04.02</w:t>
      </w:r>
      <w:r w:rsidRPr="00486F00">
        <w:rPr>
          <w:rStyle w:val="StyleBlack"/>
        </w:rPr>
        <w:tab/>
      </w:r>
      <w:bookmarkEnd w:id="39"/>
      <w:r w:rsidR="00540FDF">
        <w:rPr>
          <w:rStyle w:val="StyleBlack"/>
          <w:u w:val="single"/>
        </w:rPr>
        <w:t xml:space="preserve">Risk </w:t>
      </w:r>
      <w:r w:rsidR="006C643A">
        <w:rPr>
          <w:rStyle w:val="StyleBlack"/>
          <w:u w:val="single"/>
        </w:rPr>
        <w:t>Significance</w:t>
      </w:r>
      <w:bookmarkEnd w:id="40"/>
    </w:p>
    <w:p w14:paraId="04713629" w14:textId="2BA39EB4" w:rsidR="002F01AA" w:rsidRPr="00486F00" w:rsidRDefault="00D96AD1" w:rsidP="00B44F91">
      <w:pPr>
        <w:pStyle w:val="BodyText3"/>
        <w:rPr>
          <w:rStyle w:val="StyleBlack"/>
        </w:rPr>
      </w:pPr>
      <w:r w:rsidRPr="00486F00">
        <w:rPr>
          <w:rStyle w:val="StyleBlack"/>
        </w:rPr>
        <w:t xml:space="preserve">Power reactor events </w:t>
      </w:r>
      <w:r w:rsidR="00B33DAE">
        <w:rPr>
          <w:rStyle w:val="StyleBlack"/>
        </w:rPr>
        <w:t xml:space="preserve">are evaluated for risk significance </w:t>
      </w:r>
      <w:ins w:id="41" w:author="Author">
        <w:r w:rsidR="00BB793C">
          <w:rPr>
            <w:rStyle w:val="StyleBlack"/>
          </w:rPr>
          <w:t xml:space="preserve">by the regional SRA </w:t>
        </w:r>
      </w:ins>
      <w:r w:rsidR="00B33DAE">
        <w:rPr>
          <w:rStyle w:val="StyleBlack"/>
        </w:rPr>
        <w:t xml:space="preserve">when </w:t>
      </w:r>
      <w:r w:rsidRPr="00486F00">
        <w:rPr>
          <w:rStyle w:val="StyleBlack"/>
        </w:rPr>
        <w:t xml:space="preserve">one or more of the deterministic criteria </w:t>
      </w:r>
      <w:r w:rsidR="009D3004">
        <w:rPr>
          <w:rStyle w:val="StyleBlack"/>
        </w:rPr>
        <w:t xml:space="preserve">listed in </w:t>
      </w:r>
      <w:r w:rsidR="00963E8F">
        <w:rPr>
          <w:rStyle w:val="StyleBlack"/>
        </w:rPr>
        <w:t>T</w:t>
      </w:r>
      <w:r w:rsidR="009D3004">
        <w:rPr>
          <w:rStyle w:val="StyleBlack"/>
        </w:rPr>
        <w:t>able 1 are met</w:t>
      </w:r>
      <w:r w:rsidR="003B1CA9">
        <w:rPr>
          <w:rStyle w:val="StyleBlack"/>
        </w:rPr>
        <w:t>.</w:t>
      </w:r>
      <w:r w:rsidR="002C5777">
        <w:rPr>
          <w:rStyle w:val="StyleBlack"/>
          <w:rFonts w:cs="Arial"/>
        </w:rPr>
        <w:t xml:space="preserve"> </w:t>
      </w:r>
      <w:ins w:id="42" w:author="Author">
        <w:r w:rsidR="00BB793C">
          <w:rPr>
            <w:rStyle w:val="StyleBlack"/>
            <w:rFonts w:cs="Arial"/>
          </w:rPr>
          <w:t xml:space="preserve">If the </w:t>
        </w:r>
      </w:ins>
      <w:r w:rsidR="00EB7FA8" w:rsidRPr="00FF3834">
        <w:rPr>
          <w:color w:val="000000"/>
        </w:rPr>
        <w:t>risk estimate conducted by the regional SRA is ≥1E</w:t>
      </w:r>
      <w:r w:rsidR="00EB7FA8" w:rsidRPr="00FF3834">
        <w:rPr>
          <w:color w:val="000000"/>
        </w:rPr>
        <w:noBreakHyphen/>
        <w:t>5</w:t>
      </w:r>
      <w:r w:rsidR="00250D1F">
        <w:rPr>
          <w:color w:val="000000"/>
        </w:rPr>
        <w:t> </w:t>
      </w:r>
      <w:r w:rsidR="004606F0">
        <w:rPr>
          <w:color w:val="000000"/>
        </w:rPr>
        <w:t>conditional core damage probability (</w:t>
      </w:r>
      <w:r w:rsidR="00EB7FA8" w:rsidRPr="00FF3834">
        <w:rPr>
          <w:color w:val="000000"/>
        </w:rPr>
        <w:t>CCDP</w:t>
      </w:r>
      <w:r w:rsidR="004606F0">
        <w:rPr>
          <w:color w:val="000000"/>
        </w:rPr>
        <w:t>)</w:t>
      </w:r>
      <w:r w:rsidR="00EB7FA8" w:rsidRPr="00FF3834">
        <w:rPr>
          <w:color w:val="000000"/>
        </w:rPr>
        <w:t xml:space="preserve"> or ≥1E</w:t>
      </w:r>
      <w:r w:rsidR="00EB7FA8" w:rsidRPr="00FF3834">
        <w:rPr>
          <w:color w:val="000000"/>
        </w:rPr>
        <w:noBreakHyphen/>
        <w:t>6 </w:t>
      </w:r>
      <w:r w:rsidR="00EB7FA8">
        <w:rPr>
          <w:color w:val="000000"/>
        </w:rPr>
        <w:t>c</w:t>
      </w:r>
      <w:r w:rsidR="00EB7FA8" w:rsidRPr="00FF3834">
        <w:rPr>
          <w:color w:val="000000"/>
        </w:rPr>
        <w:t xml:space="preserve">onditional </w:t>
      </w:r>
      <w:r w:rsidR="00EB7FA8">
        <w:rPr>
          <w:color w:val="000000"/>
        </w:rPr>
        <w:t>l</w:t>
      </w:r>
      <w:r w:rsidR="00EB7FA8" w:rsidRPr="00FF3834">
        <w:rPr>
          <w:color w:val="000000"/>
        </w:rPr>
        <w:t xml:space="preserve">arge </w:t>
      </w:r>
      <w:r w:rsidR="00EB7FA8">
        <w:rPr>
          <w:color w:val="000000"/>
        </w:rPr>
        <w:t>e</w:t>
      </w:r>
      <w:r w:rsidR="00EB7FA8" w:rsidRPr="00FF3834">
        <w:rPr>
          <w:color w:val="000000"/>
        </w:rPr>
        <w:t xml:space="preserve">arly </w:t>
      </w:r>
      <w:r w:rsidR="00EB7FA8">
        <w:rPr>
          <w:color w:val="000000"/>
        </w:rPr>
        <w:t>r</w:t>
      </w:r>
      <w:r w:rsidR="00EB7FA8" w:rsidRPr="00FF3834">
        <w:rPr>
          <w:color w:val="000000"/>
        </w:rPr>
        <w:t xml:space="preserve">elease </w:t>
      </w:r>
      <w:r w:rsidR="00EB7FA8">
        <w:rPr>
          <w:color w:val="000000"/>
        </w:rPr>
        <w:t>p</w:t>
      </w:r>
      <w:r w:rsidR="00EB7FA8" w:rsidRPr="00FF3834">
        <w:rPr>
          <w:color w:val="000000"/>
        </w:rPr>
        <w:t>robability (CLERP), or when requested by the regional staff</w:t>
      </w:r>
      <w:ins w:id="43" w:author="Author">
        <w:r w:rsidR="00BC6C26">
          <w:rPr>
            <w:color w:val="000000"/>
          </w:rPr>
          <w:t xml:space="preserve">, </w:t>
        </w:r>
        <w:r w:rsidR="005F1BEB">
          <w:rPr>
            <w:color w:val="000000"/>
          </w:rPr>
          <w:t xml:space="preserve">the regional SRA will </w:t>
        </w:r>
        <w:r w:rsidR="009E036B">
          <w:rPr>
            <w:color w:val="000000"/>
          </w:rPr>
          <w:t>provide all currently available event or degraded condition</w:t>
        </w:r>
        <w:r w:rsidR="00915EE6">
          <w:rPr>
            <w:color w:val="000000"/>
          </w:rPr>
          <w:t xml:space="preserve">-related risk information </w:t>
        </w:r>
        <w:r w:rsidR="00A75623">
          <w:rPr>
            <w:color w:val="000000"/>
          </w:rPr>
          <w:t>to APOB</w:t>
        </w:r>
        <w:r w:rsidR="00260465">
          <w:rPr>
            <w:color w:val="000000"/>
          </w:rPr>
          <w:t xml:space="preserve"> </w:t>
        </w:r>
        <w:r w:rsidR="008D098A">
          <w:rPr>
            <w:color w:val="000000"/>
          </w:rPr>
          <w:t xml:space="preserve">for a peer check, to discuss differing perspectives, and to </w:t>
        </w:r>
        <w:r w:rsidR="0089523C">
          <w:rPr>
            <w:color w:val="000000"/>
          </w:rPr>
          <w:t>reach</w:t>
        </w:r>
        <w:r w:rsidR="008D098A">
          <w:rPr>
            <w:color w:val="000000"/>
          </w:rPr>
          <w:t xml:space="preserve"> alignment </w:t>
        </w:r>
        <w:r w:rsidR="00C26496">
          <w:rPr>
            <w:color w:val="000000"/>
          </w:rPr>
          <w:t>on the risk significance of the event or condition.</w:t>
        </w:r>
      </w:ins>
      <w:r w:rsidR="001C5DE8" w:rsidRPr="006133FF">
        <w:rPr>
          <w:color w:val="000000"/>
        </w:rPr>
        <w:t xml:space="preserve"> </w:t>
      </w:r>
      <w:r w:rsidR="001C5DE8" w:rsidRPr="00FA3856">
        <w:rPr>
          <w:color w:val="000000"/>
        </w:rPr>
        <w:t xml:space="preserve">The regional SRAs inform regional management of the risk significance and APOB </w:t>
      </w:r>
      <w:ins w:id="44" w:author="Author">
        <w:r w:rsidR="00F25BEE">
          <w:rPr>
            <w:color w:val="000000"/>
          </w:rPr>
          <w:t>informs</w:t>
        </w:r>
      </w:ins>
      <w:r w:rsidR="001C5DE8" w:rsidRPr="00FA3856">
        <w:rPr>
          <w:color w:val="000000"/>
        </w:rPr>
        <w:t xml:space="preserve"> NRR management</w:t>
      </w:r>
      <w:ins w:id="45" w:author="Author">
        <w:r w:rsidR="00F25BEE">
          <w:rPr>
            <w:color w:val="000000"/>
          </w:rPr>
          <w:t xml:space="preserve"> of the risk significance, in coordination with the DORL PM </w:t>
        </w:r>
        <w:r w:rsidR="00F25BEE">
          <w:rPr>
            <w:color w:val="000000"/>
          </w:rPr>
          <w:lastRenderedPageBreak/>
          <w:t>and IMC 0309 owner</w:t>
        </w:r>
      </w:ins>
      <w:r w:rsidR="001C5DE8" w:rsidRPr="00FA3856">
        <w:rPr>
          <w:color w:val="000000"/>
        </w:rPr>
        <w:t>.</w:t>
      </w:r>
      <w:r w:rsidR="00DF1107">
        <w:rPr>
          <w:color w:val="000000"/>
        </w:rPr>
        <w:t xml:space="preserve"> </w:t>
      </w:r>
      <w:r w:rsidR="00F33F86">
        <w:rPr>
          <w:color w:val="000000"/>
        </w:rPr>
        <w:t>Additionally, t</w:t>
      </w:r>
      <w:r w:rsidR="00453A41">
        <w:t xml:space="preserve">he Office of Nuclear Regulatory Research </w:t>
      </w:r>
      <w:r w:rsidR="00F33F86">
        <w:t xml:space="preserve">can </w:t>
      </w:r>
      <w:r w:rsidR="00B47E32">
        <w:t>provide</w:t>
      </w:r>
      <w:r w:rsidR="00453A41">
        <w:t xml:space="preserve"> risk analysis support upon request</w:t>
      </w:r>
      <w:r w:rsidR="005C4C44" w:rsidRPr="00AC1145">
        <w:t>.</w:t>
      </w:r>
    </w:p>
    <w:p w14:paraId="67ECCA2B" w14:textId="102EC269" w:rsidR="005D5E7E" w:rsidRPr="00782BC6" w:rsidRDefault="00D96AD1" w:rsidP="00782BC6">
      <w:pPr>
        <w:pStyle w:val="Heading2"/>
        <w:rPr>
          <w:rStyle w:val="StyleBlack"/>
          <w:color w:val="000000"/>
        </w:rPr>
      </w:pPr>
      <w:bookmarkStart w:id="46" w:name="_Toc143870868"/>
      <w:bookmarkStart w:id="47" w:name="_Toc188457711"/>
      <w:r w:rsidRPr="00782BC6">
        <w:rPr>
          <w:rStyle w:val="StyleBlack"/>
          <w:color w:val="000000"/>
        </w:rPr>
        <w:t>04.03</w:t>
      </w:r>
      <w:r w:rsidRPr="00782BC6">
        <w:rPr>
          <w:rStyle w:val="StyleBlack"/>
          <w:color w:val="000000"/>
        </w:rPr>
        <w:tab/>
      </w:r>
      <w:r w:rsidRPr="00782BC6">
        <w:rPr>
          <w:rStyle w:val="StyleBlack"/>
          <w:color w:val="000000"/>
          <w:u w:val="single"/>
        </w:rPr>
        <w:t xml:space="preserve">Risk Measures and Quantitative Criteria for </w:t>
      </w:r>
      <w:bookmarkEnd w:id="46"/>
      <w:r w:rsidR="00D81A8D">
        <w:rPr>
          <w:rStyle w:val="StyleBlack"/>
          <w:color w:val="000000"/>
          <w:u w:val="single"/>
        </w:rPr>
        <w:t>Reactive Inspections</w:t>
      </w:r>
      <w:bookmarkEnd w:id="47"/>
    </w:p>
    <w:p w14:paraId="6C92A832" w14:textId="5A51C497" w:rsidR="00CA143F" w:rsidRPr="00FC6ACF" w:rsidRDefault="00F1538A" w:rsidP="002827AE">
      <w:pPr>
        <w:pStyle w:val="BodyText"/>
        <w:numPr>
          <w:ilvl w:val="0"/>
          <w:numId w:val="7"/>
        </w:numPr>
      </w:pPr>
      <w:r w:rsidRPr="00FC6ACF">
        <w:rPr>
          <w:u w:val="single"/>
        </w:rPr>
        <w:t>Deterministic Screening</w:t>
      </w:r>
      <w:r w:rsidRPr="00FC6ACF">
        <w:t>.</w:t>
      </w:r>
      <w:r w:rsidR="00FC6ACF" w:rsidRPr="00FC6ACF">
        <w:t xml:space="preserve"> </w:t>
      </w:r>
      <w:r w:rsidR="00275FFF" w:rsidRPr="00486F00">
        <w:rPr>
          <w:rStyle w:val="StyleBlack"/>
        </w:rPr>
        <w:t>The purpose of this deterministic screening is to eliminate the need to perform a detailed risk assessment for events that are low risk and well understood</w:t>
      </w:r>
      <w:r w:rsidR="00727D30" w:rsidRPr="00486F00">
        <w:rPr>
          <w:rStyle w:val="StyleBlack"/>
        </w:rPr>
        <w:t>.</w:t>
      </w:r>
      <w:r w:rsidR="00275FFF" w:rsidRPr="00486F00">
        <w:rPr>
          <w:rStyle w:val="StyleBlack"/>
        </w:rPr>
        <w:t xml:space="preserve"> </w:t>
      </w:r>
      <w:r w:rsidR="00CA143F" w:rsidRPr="00B10569">
        <w:t xml:space="preserve">Appropriately managed </w:t>
      </w:r>
      <w:r w:rsidR="00CA143F" w:rsidRPr="00FC6ACF">
        <w:t xml:space="preserve">plant configurations due solely to planned maintenance </w:t>
      </w:r>
      <w:r w:rsidR="00CA143F" w:rsidRPr="00B10569">
        <w:t xml:space="preserve">under applicable rules and regulations (e.g., </w:t>
      </w:r>
      <w:r w:rsidR="00CA143F">
        <w:t xml:space="preserve">Title 10 of the </w:t>
      </w:r>
      <w:r w:rsidR="00CA143F" w:rsidRPr="00FC6ACF">
        <w:rPr>
          <w:i/>
          <w:iCs/>
        </w:rPr>
        <w:t>Code of Federal Regulations</w:t>
      </w:r>
      <w:r w:rsidR="00CA143F">
        <w:t xml:space="preserve"> (</w:t>
      </w:r>
      <w:r w:rsidR="00CA143F" w:rsidRPr="00B10569">
        <w:t>10 CFR</w:t>
      </w:r>
      <w:r w:rsidR="00CA143F">
        <w:t>)</w:t>
      </w:r>
      <w:r w:rsidR="00CA143F" w:rsidRPr="00B10569">
        <w:t> 50.65(a)(4)</w:t>
      </w:r>
      <w:r w:rsidR="00CA143F">
        <w:t>;</w:t>
      </w:r>
      <w:r w:rsidR="00CA143F" w:rsidRPr="00B10569">
        <w:t xml:space="preserve"> 10 CFR 50.59</w:t>
      </w:r>
      <w:r w:rsidR="00CA143F">
        <w:t>, “Changes, tests</w:t>
      </w:r>
      <w:r w:rsidR="00267CF5">
        <w:t>,</w:t>
      </w:r>
      <w:r w:rsidR="00CA143F">
        <w:t xml:space="preserve"> and experiments</w:t>
      </w:r>
      <w:r w:rsidR="002D2CAA">
        <w:t>”</w:t>
      </w:r>
      <w:r w:rsidR="00CA143F">
        <w:t>;</w:t>
      </w:r>
      <w:r w:rsidR="00CA143F" w:rsidRPr="00B10569">
        <w:t xml:space="preserve"> and </w:t>
      </w:r>
      <w:r w:rsidR="00CA143F">
        <w:t>t</w:t>
      </w:r>
      <w:r w:rsidR="00CA143F" w:rsidRPr="00B10569">
        <w:t xml:space="preserve">echnical </w:t>
      </w:r>
      <w:r w:rsidR="00CA143F">
        <w:t>s</w:t>
      </w:r>
      <w:r w:rsidR="00CA143F" w:rsidRPr="00B10569">
        <w:t xml:space="preserve">pecifications) </w:t>
      </w:r>
      <w:r w:rsidR="00CA143F" w:rsidRPr="00FC6ACF">
        <w:t>need not be considered.</w:t>
      </w:r>
    </w:p>
    <w:p w14:paraId="72931E8B" w14:textId="13AB39E1" w:rsidR="00B00ED4" w:rsidRDefault="00B00ED4">
      <w:pPr>
        <w:rPr>
          <w:rStyle w:val="StyleBlack"/>
        </w:rPr>
      </w:pPr>
    </w:p>
    <w:p w14:paraId="090852A7" w14:textId="77777777" w:rsidR="00DB75AD" w:rsidRPr="00B10569" w:rsidRDefault="00DB75AD" w:rsidP="001F161F">
      <w:pPr>
        <w:pStyle w:val="TableHeadingcentered"/>
        <w:pageBreakBefore/>
        <w:rPr>
          <w:b/>
        </w:rPr>
      </w:pPr>
      <w:bookmarkStart w:id="48" w:name="_Toc188457712"/>
      <w:r w:rsidRPr="00B10569">
        <w:lastRenderedPageBreak/>
        <w:t>Table 1: Reactor Safety Deterministic Screening Criteria for Risk Assessment</w:t>
      </w:r>
      <w:bookmarkEnd w:id="48"/>
    </w:p>
    <w:tbl>
      <w:tblPr>
        <w:tblW w:w="9186" w:type="dxa"/>
        <w:jc w:val="center"/>
        <w:tblCellMar>
          <w:left w:w="120" w:type="dxa"/>
          <w:right w:w="120" w:type="dxa"/>
        </w:tblCellMar>
        <w:tblLook w:val="0000" w:firstRow="0" w:lastRow="0" w:firstColumn="0" w:lastColumn="0" w:noHBand="0" w:noVBand="0"/>
      </w:tblPr>
      <w:tblGrid>
        <w:gridCol w:w="975"/>
        <w:gridCol w:w="8211"/>
      </w:tblGrid>
      <w:tr w:rsidR="00DB75AD" w:rsidRPr="00257B16" w14:paraId="6A9B6BBC" w14:textId="77777777" w:rsidTr="004F5868">
        <w:trPr>
          <w:trHeight w:val="303"/>
          <w:jc w:val="center"/>
        </w:trPr>
        <w:tc>
          <w:tcPr>
            <w:tcW w:w="975" w:type="dxa"/>
            <w:tcBorders>
              <w:top w:val="double" w:sz="4" w:space="0" w:color="auto"/>
              <w:left w:val="double" w:sz="4" w:space="0" w:color="auto"/>
              <w:bottom w:val="double" w:sz="4" w:space="0" w:color="auto"/>
              <w:right w:val="single" w:sz="4" w:space="0" w:color="auto"/>
            </w:tcBorders>
            <w:tcMar>
              <w:top w:w="58" w:type="dxa"/>
              <w:left w:w="58" w:type="dxa"/>
              <w:bottom w:w="58" w:type="dxa"/>
              <w:right w:w="58" w:type="dxa"/>
            </w:tcMar>
          </w:tcPr>
          <w:p w14:paraId="1F5780D9" w14:textId="77777777" w:rsidR="00DB75AD" w:rsidRPr="00257B16" w:rsidRDefault="00DB75AD">
            <w:pPr>
              <w:spacing w:line="273" w:lineRule="exact"/>
              <w:jc w:val="center"/>
              <w:rPr>
                <w:color w:val="000000"/>
              </w:rPr>
            </w:pPr>
            <w:r>
              <w:rPr>
                <w:color w:val="000000"/>
              </w:rPr>
              <w:t>Criteria</w:t>
            </w:r>
          </w:p>
        </w:tc>
        <w:tc>
          <w:tcPr>
            <w:tcW w:w="8211" w:type="dxa"/>
            <w:tcBorders>
              <w:top w:val="double" w:sz="4" w:space="0" w:color="auto"/>
              <w:left w:val="single" w:sz="4" w:space="0" w:color="auto"/>
              <w:bottom w:val="double" w:sz="4" w:space="0" w:color="auto"/>
              <w:right w:val="double" w:sz="4" w:space="0" w:color="auto"/>
            </w:tcBorders>
            <w:tcMar>
              <w:top w:w="58" w:type="dxa"/>
              <w:left w:w="58" w:type="dxa"/>
              <w:bottom w:w="58" w:type="dxa"/>
              <w:right w:w="58" w:type="dxa"/>
            </w:tcMar>
          </w:tcPr>
          <w:p w14:paraId="7AF6D6CD" w14:textId="77777777" w:rsidR="00DB75AD" w:rsidRPr="00257B16" w:rsidRDefault="00DB75AD">
            <w:pPr>
              <w:spacing w:line="273" w:lineRule="exact"/>
              <w:rPr>
                <w:color w:val="000000"/>
              </w:rPr>
            </w:pPr>
            <w:r>
              <w:rPr>
                <w:color w:val="000000"/>
              </w:rPr>
              <w:t>D</w:t>
            </w:r>
            <w:r w:rsidRPr="004044CA">
              <w:rPr>
                <w:color w:val="000000"/>
              </w:rPr>
              <w:t xml:space="preserve">eterministic </w:t>
            </w:r>
            <w:r>
              <w:rPr>
                <w:color w:val="000000"/>
              </w:rPr>
              <w:t>Screening C</w:t>
            </w:r>
            <w:r w:rsidRPr="004044CA">
              <w:rPr>
                <w:color w:val="000000"/>
              </w:rPr>
              <w:t>riteria</w:t>
            </w:r>
            <w:r>
              <w:rPr>
                <w:color w:val="000000"/>
              </w:rPr>
              <w:t xml:space="preserve"> for Risk Assessment</w:t>
            </w:r>
          </w:p>
        </w:tc>
      </w:tr>
      <w:tr w:rsidR="00DB75AD" w:rsidRPr="00257B16" w14:paraId="59456144" w14:textId="77777777" w:rsidTr="004F5868">
        <w:trPr>
          <w:trHeight w:val="708"/>
          <w:jc w:val="center"/>
        </w:trPr>
        <w:tc>
          <w:tcPr>
            <w:tcW w:w="975" w:type="dxa"/>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tcPr>
          <w:p w14:paraId="6780EF79" w14:textId="77777777" w:rsidR="00DB75AD" w:rsidRDefault="00DB75AD">
            <w:pPr>
              <w:spacing w:line="273" w:lineRule="exact"/>
              <w:jc w:val="center"/>
              <w:rPr>
                <w:color w:val="000000"/>
              </w:rPr>
            </w:pPr>
            <w:r>
              <w:rPr>
                <w:color w:val="000000"/>
              </w:rPr>
              <w:t>1</w:t>
            </w:r>
          </w:p>
        </w:tc>
        <w:tc>
          <w:tcPr>
            <w:tcW w:w="8211" w:type="dxa"/>
            <w:tcBorders>
              <w:top w:val="double" w:sz="4" w:space="0" w:color="auto"/>
              <w:left w:val="single" w:sz="4" w:space="0" w:color="auto"/>
              <w:bottom w:val="single" w:sz="4" w:space="0" w:color="auto"/>
              <w:right w:val="double" w:sz="4" w:space="0" w:color="auto"/>
            </w:tcBorders>
            <w:tcMar>
              <w:top w:w="58" w:type="dxa"/>
              <w:left w:w="58" w:type="dxa"/>
              <w:bottom w:w="58" w:type="dxa"/>
              <w:right w:w="58" w:type="dxa"/>
            </w:tcMar>
          </w:tcPr>
          <w:p w14:paraId="586FEF8A" w14:textId="1FB572E2" w:rsidR="00DB75AD" w:rsidRDefault="00DB75AD">
            <w:pPr>
              <w:spacing w:line="273" w:lineRule="exact"/>
              <w:rPr>
                <w:rStyle w:val="normaltextrun"/>
              </w:rPr>
            </w:pPr>
            <w:r w:rsidRPr="006171FE">
              <w:rPr>
                <w:color w:val="000000"/>
              </w:rPr>
              <w:t>Involved operations that exceeded, or were not included in, the design bases of the facility</w:t>
            </w:r>
          </w:p>
        </w:tc>
      </w:tr>
      <w:tr w:rsidR="00DB75AD" w:rsidRPr="00257B16" w14:paraId="7FDFDB7E" w14:textId="77777777" w:rsidTr="004F5868">
        <w:trPr>
          <w:trHeight w:val="50"/>
          <w:jc w:val="center"/>
        </w:trPr>
        <w:tc>
          <w:tcPr>
            <w:tcW w:w="975"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55B14944" w14:textId="77777777" w:rsidR="00DB75AD" w:rsidRDefault="00DB75AD">
            <w:pPr>
              <w:spacing w:line="273" w:lineRule="exact"/>
              <w:jc w:val="center"/>
              <w:rPr>
                <w:color w:val="000000"/>
              </w:rPr>
            </w:pPr>
            <w:r>
              <w:rPr>
                <w:color w:val="000000"/>
              </w:rPr>
              <w:t>2</w:t>
            </w:r>
          </w:p>
        </w:tc>
        <w:tc>
          <w:tcPr>
            <w:tcW w:w="8211" w:type="dxa"/>
            <w:tcBorders>
              <w:top w:val="single" w:sz="4" w:space="0" w:color="auto"/>
              <w:left w:val="single" w:sz="4" w:space="0" w:color="auto"/>
              <w:bottom w:val="single" w:sz="4" w:space="0" w:color="auto"/>
              <w:right w:val="double" w:sz="4" w:space="0" w:color="auto"/>
            </w:tcBorders>
            <w:tcMar>
              <w:top w:w="58" w:type="dxa"/>
              <w:left w:w="58" w:type="dxa"/>
              <w:bottom w:w="58" w:type="dxa"/>
              <w:right w:w="58" w:type="dxa"/>
            </w:tcMar>
          </w:tcPr>
          <w:p w14:paraId="0D548E32" w14:textId="6DDC6F11" w:rsidR="00DB75AD" w:rsidRPr="00FF3834" w:rsidRDefault="00DB75AD">
            <w:pPr>
              <w:spacing w:line="273" w:lineRule="exact"/>
              <w:rPr>
                <w:rStyle w:val="normaltextrun"/>
              </w:rPr>
            </w:pPr>
            <w:r w:rsidRPr="006171FE">
              <w:rPr>
                <w:color w:val="000000"/>
              </w:rPr>
              <w:t>Involved a major deficiency in design, construction, or operation having potential generic safety implications</w:t>
            </w:r>
          </w:p>
        </w:tc>
      </w:tr>
      <w:tr w:rsidR="00DB75AD" w:rsidRPr="00257B16" w14:paraId="4FB22768" w14:textId="77777777" w:rsidTr="004F5868">
        <w:trPr>
          <w:trHeight w:val="50"/>
          <w:jc w:val="center"/>
        </w:trPr>
        <w:tc>
          <w:tcPr>
            <w:tcW w:w="975"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49F46DFA" w14:textId="77777777" w:rsidR="00DB75AD" w:rsidRPr="004978AA" w:rsidRDefault="00DB75AD" w:rsidP="009F46AA">
            <w:pPr>
              <w:keepNext/>
              <w:keepLines/>
              <w:spacing w:line="273" w:lineRule="exact"/>
              <w:jc w:val="center"/>
              <w:rPr>
                <w:color w:val="000000"/>
              </w:rPr>
            </w:pPr>
            <w:r w:rsidRPr="00AC1553">
              <w:t>3</w:t>
            </w:r>
          </w:p>
        </w:tc>
        <w:tc>
          <w:tcPr>
            <w:tcW w:w="8211" w:type="dxa"/>
            <w:tcBorders>
              <w:top w:val="single" w:sz="4" w:space="0" w:color="auto"/>
              <w:left w:val="single" w:sz="4" w:space="0" w:color="auto"/>
              <w:bottom w:val="single" w:sz="4" w:space="0" w:color="auto"/>
              <w:right w:val="double" w:sz="4" w:space="0" w:color="auto"/>
            </w:tcBorders>
            <w:tcMar>
              <w:top w:w="58" w:type="dxa"/>
              <w:left w:w="58" w:type="dxa"/>
              <w:bottom w:w="58" w:type="dxa"/>
              <w:right w:w="58" w:type="dxa"/>
            </w:tcMar>
          </w:tcPr>
          <w:p w14:paraId="412BFDBE" w14:textId="4ACF59F0" w:rsidR="00DB75AD" w:rsidRPr="00FF3834" w:rsidRDefault="00DB75AD" w:rsidP="009F46AA">
            <w:pPr>
              <w:keepNext/>
              <w:keepLines/>
              <w:tabs>
                <w:tab w:val="left" w:pos="274"/>
                <w:tab w:val="left" w:pos="806"/>
                <w:tab w:val="left" w:pos="1440"/>
                <w:tab w:val="left" w:pos="2074"/>
                <w:tab w:val="left" w:pos="2707"/>
              </w:tabs>
              <w:rPr>
                <w:rStyle w:val="normaltextrun"/>
              </w:rPr>
            </w:pPr>
            <w:r w:rsidRPr="00DB75AD">
              <w:rPr>
                <w:color w:val="000000"/>
              </w:rPr>
              <w:t>Led to a significant loss of integrity of the fuel, the primary coolant pressure boundary, or the primary containment boundary of a nuclear reactor</w:t>
            </w:r>
          </w:p>
        </w:tc>
      </w:tr>
      <w:tr w:rsidR="00DB75AD" w:rsidRPr="00257B16" w14:paraId="52328790" w14:textId="77777777" w:rsidTr="004F5868">
        <w:trPr>
          <w:trHeight w:val="50"/>
          <w:jc w:val="center"/>
        </w:trPr>
        <w:tc>
          <w:tcPr>
            <w:tcW w:w="975" w:type="dxa"/>
            <w:tcBorders>
              <w:top w:val="single" w:sz="4" w:space="0" w:color="auto"/>
              <w:left w:val="double" w:sz="4" w:space="0" w:color="auto"/>
              <w:right w:val="single" w:sz="4" w:space="0" w:color="auto"/>
            </w:tcBorders>
            <w:tcMar>
              <w:top w:w="58" w:type="dxa"/>
              <w:left w:w="58" w:type="dxa"/>
              <w:bottom w:w="58" w:type="dxa"/>
              <w:right w:w="58" w:type="dxa"/>
            </w:tcMar>
          </w:tcPr>
          <w:p w14:paraId="009EA244" w14:textId="77777777" w:rsidR="00DB75AD" w:rsidRPr="00257B16" w:rsidRDefault="00DB75AD">
            <w:pPr>
              <w:spacing w:line="273" w:lineRule="exact"/>
              <w:jc w:val="center"/>
              <w:rPr>
                <w:color w:val="000000"/>
              </w:rPr>
            </w:pPr>
            <w:r>
              <w:rPr>
                <w:color w:val="000000"/>
              </w:rPr>
              <w:t>4</w:t>
            </w:r>
          </w:p>
        </w:tc>
        <w:tc>
          <w:tcPr>
            <w:tcW w:w="8211" w:type="dxa"/>
            <w:tcBorders>
              <w:top w:val="single" w:sz="4" w:space="0" w:color="auto"/>
              <w:left w:val="single" w:sz="4" w:space="0" w:color="auto"/>
              <w:right w:val="double" w:sz="4" w:space="0" w:color="auto"/>
            </w:tcBorders>
            <w:tcMar>
              <w:top w:w="58" w:type="dxa"/>
              <w:left w:w="58" w:type="dxa"/>
              <w:bottom w:w="58" w:type="dxa"/>
              <w:right w:w="58" w:type="dxa"/>
            </w:tcMar>
          </w:tcPr>
          <w:p w14:paraId="60C3CA3E" w14:textId="23138FBC" w:rsidR="00DB75AD" w:rsidRPr="00FF3834" w:rsidRDefault="00DB75AD">
            <w:pPr>
              <w:spacing w:line="273" w:lineRule="exact"/>
              <w:rPr>
                <w:color w:val="000000"/>
              </w:rPr>
            </w:pPr>
            <w:r w:rsidRPr="006171FE">
              <w:rPr>
                <w:color w:val="000000"/>
              </w:rPr>
              <w:t>Led to the loss of a safety function or multiple failures in systems used to mitigate an actual event</w:t>
            </w:r>
          </w:p>
        </w:tc>
      </w:tr>
      <w:tr w:rsidR="00DB75AD" w:rsidRPr="00257B16" w14:paraId="2E0B43F9" w14:textId="77777777" w:rsidTr="004F5868">
        <w:trPr>
          <w:trHeight w:val="50"/>
          <w:jc w:val="center"/>
        </w:trPr>
        <w:tc>
          <w:tcPr>
            <w:tcW w:w="975" w:type="dxa"/>
            <w:tcBorders>
              <w:top w:val="single" w:sz="4" w:space="0" w:color="auto"/>
              <w:left w:val="double" w:sz="4" w:space="0" w:color="auto"/>
              <w:right w:val="single" w:sz="4" w:space="0" w:color="auto"/>
            </w:tcBorders>
            <w:tcMar>
              <w:top w:w="58" w:type="dxa"/>
              <w:left w:w="58" w:type="dxa"/>
              <w:bottom w:w="58" w:type="dxa"/>
              <w:right w:w="58" w:type="dxa"/>
            </w:tcMar>
          </w:tcPr>
          <w:p w14:paraId="4115B3FC" w14:textId="337187ED" w:rsidR="00DB75AD" w:rsidRDefault="00DB75AD" w:rsidP="00DB75AD">
            <w:pPr>
              <w:spacing w:line="273" w:lineRule="exact"/>
              <w:jc w:val="center"/>
              <w:rPr>
                <w:color w:val="000000"/>
              </w:rPr>
            </w:pPr>
            <w:r>
              <w:rPr>
                <w:color w:val="000000"/>
              </w:rPr>
              <w:t>5</w:t>
            </w:r>
          </w:p>
        </w:tc>
        <w:tc>
          <w:tcPr>
            <w:tcW w:w="8211" w:type="dxa"/>
            <w:tcBorders>
              <w:top w:val="single" w:sz="4" w:space="0" w:color="auto"/>
              <w:left w:val="single" w:sz="4" w:space="0" w:color="auto"/>
              <w:right w:val="double" w:sz="4" w:space="0" w:color="auto"/>
            </w:tcBorders>
            <w:tcMar>
              <w:top w:w="58" w:type="dxa"/>
              <w:left w:w="58" w:type="dxa"/>
              <w:bottom w:w="58" w:type="dxa"/>
              <w:right w:w="58" w:type="dxa"/>
            </w:tcMar>
          </w:tcPr>
          <w:p w14:paraId="78A6B218" w14:textId="2A12C02C" w:rsidR="00DB75AD" w:rsidRPr="00FF3834" w:rsidRDefault="00DB75AD" w:rsidP="00DB75AD">
            <w:pPr>
              <w:spacing w:line="273" w:lineRule="exact"/>
              <w:rPr>
                <w:color w:val="000000"/>
              </w:rPr>
            </w:pPr>
            <w:r w:rsidRPr="006171FE">
              <w:rPr>
                <w:color w:val="000000"/>
              </w:rPr>
              <w:t>Involved possible adverse generic implications</w:t>
            </w:r>
          </w:p>
        </w:tc>
      </w:tr>
      <w:tr w:rsidR="00DB75AD" w:rsidRPr="00257B16" w14:paraId="21A3D016" w14:textId="77777777" w:rsidTr="004F5868">
        <w:trPr>
          <w:trHeight w:val="55"/>
          <w:jc w:val="center"/>
        </w:trPr>
        <w:tc>
          <w:tcPr>
            <w:tcW w:w="975" w:type="dxa"/>
            <w:tcBorders>
              <w:top w:val="single" w:sz="7" w:space="0" w:color="000000"/>
              <w:left w:val="double" w:sz="4" w:space="0" w:color="auto"/>
              <w:right w:val="single" w:sz="4" w:space="0" w:color="auto"/>
            </w:tcBorders>
            <w:tcMar>
              <w:top w:w="58" w:type="dxa"/>
              <w:left w:w="58" w:type="dxa"/>
              <w:bottom w:w="58" w:type="dxa"/>
              <w:right w:w="58" w:type="dxa"/>
            </w:tcMar>
          </w:tcPr>
          <w:p w14:paraId="778778D9" w14:textId="25786B90" w:rsidR="00DB75AD" w:rsidRPr="00257B16" w:rsidRDefault="00DB75AD" w:rsidP="00DB75AD">
            <w:pPr>
              <w:spacing w:line="273" w:lineRule="exact"/>
              <w:jc w:val="center"/>
              <w:rPr>
                <w:color w:val="000000"/>
              </w:rPr>
            </w:pPr>
            <w:r>
              <w:rPr>
                <w:color w:val="000000"/>
              </w:rPr>
              <w:t>6</w:t>
            </w:r>
          </w:p>
        </w:tc>
        <w:tc>
          <w:tcPr>
            <w:tcW w:w="8211" w:type="dxa"/>
            <w:tcBorders>
              <w:top w:val="single" w:sz="7" w:space="0" w:color="000000"/>
              <w:left w:val="single" w:sz="4" w:space="0" w:color="auto"/>
              <w:right w:val="double" w:sz="4" w:space="0" w:color="auto"/>
            </w:tcBorders>
            <w:tcMar>
              <w:top w:w="58" w:type="dxa"/>
              <w:left w:w="58" w:type="dxa"/>
              <w:bottom w:w="58" w:type="dxa"/>
              <w:right w:w="58" w:type="dxa"/>
            </w:tcMar>
          </w:tcPr>
          <w:p w14:paraId="23341F5C" w14:textId="3E553DC3" w:rsidR="00DB75AD" w:rsidRPr="00FF3834" w:rsidRDefault="00DB75AD" w:rsidP="00DB75AD">
            <w:pPr>
              <w:spacing w:line="273" w:lineRule="exact"/>
            </w:pPr>
            <w:r w:rsidRPr="006171FE">
              <w:rPr>
                <w:color w:val="000000"/>
              </w:rPr>
              <w:t>Involved significant unexpected system interactions</w:t>
            </w:r>
          </w:p>
        </w:tc>
      </w:tr>
      <w:tr w:rsidR="00DB75AD" w:rsidRPr="00257B16" w14:paraId="274156E4" w14:textId="77777777" w:rsidTr="004F5868">
        <w:trPr>
          <w:trHeight w:val="451"/>
          <w:jc w:val="center"/>
        </w:trPr>
        <w:tc>
          <w:tcPr>
            <w:tcW w:w="975" w:type="dxa"/>
            <w:tcBorders>
              <w:top w:val="single" w:sz="7" w:space="0" w:color="000000"/>
              <w:left w:val="double" w:sz="4" w:space="0" w:color="auto"/>
              <w:right w:val="single" w:sz="4" w:space="0" w:color="auto"/>
            </w:tcBorders>
            <w:tcMar>
              <w:top w:w="58" w:type="dxa"/>
              <w:left w:w="58" w:type="dxa"/>
              <w:bottom w:w="58" w:type="dxa"/>
              <w:right w:w="58" w:type="dxa"/>
            </w:tcMar>
          </w:tcPr>
          <w:p w14:paraId="2472904B" w14:textId="17C32C56" w:rsidR="00DB75AD" w:rsidRPr="00257B16" w:rsidRDefault="00DB75AD" w:rsidP="00DB75AD">
            <w:pPr>
              <w:spacing w:line="273" w:lineRule="exact"/>
              <w:jc w:val="center"/>
              <w:rPr>
                <w:color w:val="000000"/>
              </w:rPr>
            </w:pPr>
            <w:r>
              <w:rPr>
                <w:color w:val="000000"/>
              </w:rPr>
              <w:t>7</w:t>
            </w:r>
          </w:p>
        </w:tc>
        <w:tc>
          <w:tcPr>
            <w:tcW w:w="8211" w:type="dxa"/>
            <w:tcBorders>
              <w:top w:val="single" w:sz="7" w:space="0" w:color="000000"/>
              <w:left w:val="single" w:sz="4" w:space="0" w:color="auto"/>
              <w:right w:val="double" w:sz="4" w:space="0" w:color="auto"/>
            </w:tcBorders>
            <w:tcMar>
              <w:top w:w="58" w:type="dxa"/>
              <w:left w:w="58" w:type="dxa"/>
              <w:bottom w:w="58" w:type="dxa"/>
              <w:right w:w="58" w:type="dxa"/>
            </w:tcMar>
          </w:tcPr>
          <w:p w14:paraId="5A165ED7" w14:textId="72BFBF23" w:rsidR="00DB75AD" w:rsidRPr="00FF3834" w:rsidRDefault="00E84947" w:rsidP="00DB75AD">
            <w:pPr>
              <w:spacing w:line="273" w:lineRule="exact"/>
            </w:pPr>
            <w:r w:rsidRPr="006171FE">
              <w:rPr>
                <w:color w:val="000000"/>
              </w:rPr>
              <w:t>Involved repetitive failures or events involving safety</w:t>
            </w:r>
            <w:r w:rsidRPr="006171FE">
              <w:rPr>
                <w:color w:val="000000"/>
              </w:rPr>
              <w:noBreakHyphen/>
              <w:t>related equipment or deficiencies in operations</w:t>
            </w:r>
          </w:p>
        </w:tc>
      </w:tr>
      <w:tr w:rsidR="00DB75AD" w:rsidRPr="00257B16" w14:paraId="54BBC711" w14:textId="77777777" w:rsidTr="00F43D2C">
        <w:trPr>
          <w:trHeight w:val="366"/>
          <w:jc w:val="center"/>
        </w:trPr>
        <w:tc>
          <w:tcPr>
            <w:tcW w:w="975" w:type="dxa"/>
            <w:tcBorders>
              <w:top w:val="single" w:sz="7" w:space="0" w:color="000000"/>
              <w:left w:val="double" w:sz="4" w:space="0" w:color="auto"/>
              <w:bottom w:val="double" w:sz="4" w:space="0" w:color="auto"/>
              <w:right w:val="single" w:sz="4" w:space="0" w:color="auto"/>
            </w:tcBorders>
            <w:tcMar>
              <w:top w:w="58" w:type="dxa"/>
              <w:left w:w="58" w:type="dxa"/>
              <w:bottom w:w="58" w:type="dxa"/>
              <w:right w:w="58" w:type="dxa"/>
            </w:tcMar>
          </w:tcPr>
          <w:p w14:paraId="10AF3B2D" w14:textId="52F98918" w:rsidR="00DB75AD" w:rsidRPr="00257B16" w:rsidRDefault="00BB39AA" w:rsidP="00DB75AD">
            <w:pPr>
              <w:spacing w:line="273" w:lineRule="exact"/>
              <w:jc w:val="center"/>
              <w:rPr>
                <w:color w:val="000000"/>
              </w:rPr>
            </w:pPr>
            <w:r>
              <w:rPr>
                <w:color w:val="000000"/>
              </w:rPr>
              <w:t>8</w:t>
            </w:r>
          </w:p>
        </w:tc>
        <w:tc>
          <w:tcPr>
            <w:tcW w:w="8211" w:type="dxa"/>
            <w:tcBorders>
              <w:top w:val="single" w:sz="7" w:space="0" w:color="000000"/>
              <w:left w:val="single" w:sz="4" w:space="0" w:color="auto"/>
              <w:bottom w:val="double" w:sz="4" w:space="0" w:color="auto"/>
              <w:right w:val="double" w:sz="4" w:space="0" w:color="auto"/>
            </w:tcBorders>
            <w:tcMar>
              <w:top w:w="58" w:type="dxa"/>
              <w:left w:w="58" w:type="dxa"/>
              <w:bottom w:w="58" w:type="dxa"/>
              <w:right w:w="58" w:type="dxa"/>
            </w:tcMar>
          </w:tcPr>
          <w:p w14:paraId="2D7DF8BA" w14:textId="5CE95EA5" w:rsidR="00DB75AD" w:rsidRPr="00FF3834" w:rsidRDefault="00E84947" w:rsidP="00DB75AD">
            <w:pPr>
              <w:spacing w:line="273" w:lineRule="exact"/>
            </w:pPr>
            <w:r w:rsidRPr="006171FE">
              <w:rPr>
                <w:color w:val="000000"/>
              </w:rPr>
              <w:t>Involved questions or concerns pertaining to licensee operational performance</w:t>
            </w:r>
          </w:p>
        </w:tc>
      </w:tr>
    </w:tbl>
    <w:p w14:paraId="08471512" w14:textId="5E638C69" w:rsidR="00FF4701" w:rsidRDefault="00FF4701" w:rsidP="00FF4701">
      <w:pPr>
        <w:pStyle w:val="BodyText-table"/>
      </w:pPr>
    </w:p>
    <w:p w14:paraId="0471363F" w14:textId="402F6928" w:rsidR="00D96AD1" w:rsidRPr="006171FE" w:rsidRDefault="006957B3" w:rsidP="002827AE">
      <w:pPr>
        <w:pStyle w:val="BodyText"/>
        <w:numPr>
          <w:ilvl w:val="0"/>
          <w:numId w:val="7"/>
        </w:numPr>
      </w:pPr>
      <w:r w:rsidRPr="00FE61F7">
        <w:rPr>
          <w:u w:val="single"/>
        </w:rPr>
        <w:t>Risk Assessment</w:t>
      </w:r>
      <w:r w:rsidR="002A6646">
        <w:t xml:space="preserve">. </w:t>
      </w:r>
      <w:r w:rsidR="006A16B1" w:rsidRPr="00FF3834">
        <w:t xml:space="preserve">Evaluate </w:t>
      </w:r>
      <w:r w:rsidR="006A16B1">
        <w:t xml:space="preserve">the </w:t>
      </w:r>
      <w:r w:rsidR="006A16B1" w:rsidRPr="00FF3834">
        <w:t xml:space="preserve">risk of significant events or conditions at power reactors meeting any of the deterministic screening criteria in </w:t>
      </w:r>
      <w:r w:rsidR="003F6128">
        <w:t>T</w:t>
      </w:r>
      <w:r w:rsidR="006A16B1" w:rsidRPr="00FF3834">
        <w:t>able 1, as follows:</w:t>
      </w:r>
      <w:r w:rsidR="006A16B1" w:rsidRPr="00FF3834" w:rsidDel="00BE6F95">
        <w:t xml:space="preserve"> </w:t>
      </w:r>
      <w:r w:rsidR="006A16B1" w:rsidRPr="00FF3834">
        <w:t>CCDP best reflects loss of defense in depth due to the event, regardless of whether the cause is deficient licensee performance.</w:t>
      </w:r>
      <w:r w:rsidR="006A16B1">
        <w:t xml:space="preserve"> </w:t>
      </w:r>
      <w:r w:rsidR="00D96AD1" w:rsidRPr="006171FE">
        <w:t>CCDP accounts for actual plant configuration, including equipment unavailable because of maintenance and testing.</w:t>
      </w:r>
      <w:r w:rsidR="00867053">
        <w:t xml:space="preserve"> </w:t>
      </w:r>
      <w:r w:rsidR="00D96AD1" w:rsidRPr="006171FE">
        <w:t>IMC</w:t>
      </w:r>
      <w:r w:rsidR="006C768B" w:rsidRPr="006171FE">
        <w:t> </w:t>
      </w:r>
      <w:r w:rsidR="00D96AD1" w:rsidRPr="006171FE">
        <w:t xml:space="preserve">0609, </w:t>
      </w:r>
      <w:r w:rsidR="00B001D7">
        <w:t>“</w:t>
      </w:r>
      <w:r w:rsidR="00D96AD1" w:rsidRPr="006171FE">
        <w:t>Significance Determination Process,</w:t>
      </w:r>
      <w:r w:rsidR="00B001D7">
        <w:t>”</w:t>
      </w:r>
      <w:r w:rsidR="00D96AD1" w:rsidRPr="006171FE">
        <w:t xml:space="preserve"> addresses CCDP determination.</w:t>
      </w:r>
      <w:r w:rsidR="00867053">
        <w:t xml:space="preserve"> </w:t>
      </w:r>
      <w:r w:rsidR="00D96AD1" w:rsidRPr="006171FE">
        <w:t xml:space="preserve">Although CCDP represents a fundamentally different concept for events than for degraded conditions that do not initiate an event, the same guidelines may be applied to </w:t>
      </w:r>
      <w:r w:rsidR="0051297D">
        <w:t xml:space="preserve">both </w:t>
      </w:r>
      <w:proofErr w:type="gramStart"/>
      <w:r w:rsidR="0051297D">
        <w:t xml:space="preserve">in order </w:t>
      </w:r>
      <w:r w:rsidR="00590884">
        <w:t>to</w:t>
      </w:r>
      <w:proofErr w:type="gramEnd"/>
      <w:r w:rsidR="00D96AD1" w:rsidRPr="006171FE">
        <w:t xml:space="preserve"> assist management in </w:t>
      </w:r>
      <w:proofErr w:type="gramStart"/>
      <w:r w:rsidR="00D96AD1" w:rsidRPr="006171FE">
        <w:t>its ris</w:t>
      </w:r>
      <w:r w:rsidR="00075E07" w:rsidRPr="006171FE">
        <w:t>k</w:t>
      </w:r>
      <w:r w:rsidR="00075E07" w:rsidRPr="006171FE">
        <w:noBreakHyphen/>
      </w:r>
      <w:proofErr w:type="gramEnd"/>
      <w:r w:rsidR="00075E07" w:rsidRPr="006171FE">
        <w:t>informed decision-making.</w:t>
      </w:r>
      <w:ins w:id="49" w:author="Author">
        <w:r w:rsidR="00025D88">
          <w:t xml:space="preserve"> </w:t>
        </w:r>
        <w:r w:rsidR="00D44D73">
          <w:t>Detailed</w:t>
        </w:r>
        <w:r w:rsidR="00025D88">
          <w:t xml:space="preserve"> </w:t>
        </w:r>
        <w:r w:rsidR="00D44D73">
          <w:t xml:space="preserve">MD 8.3 </w:t>
        </w:r>
        <w:r w:rsidR="00025D88">
          <w:t xml:space="preserve">risk evaluation guidance is available in the </w:t>
        </w:r>
        <w:r w:rsidR="000C0791">
          <w:t>Risk Assessment of Operational Events Handbook.</w:t>
        </w:r>
      </w:ins>
    </w:p>
    <w:p w14:paraId="04713641" w14:textId="18221479" w:rsidR="00D96AD1" w:rsidRPr="00486F00" w:rsidRDefault="00D96AD1" w:rsidP="002F050A">
      <w:pPr>
        <w:pStyle w:val="BodyText3"/>
        <w:rPr>
          <w:rStyle w:val="StyleBlack"/>
        </w:rPr>
      </w:pPr>
      <w:r w:rsidRPr="00486F00">
        <w:rPr>
          <w:rStyle w:val="StyleBlack"/>
        </w:rPr>
        <w:t>The lack of complete event information at the time of the NRC response decision focuses attention on the uncertainty of influential assumptions and their effect on the risk significance.</w:t>
      </w:r>
      <w:r w:rsidR="00867053" w:rsidRPr="00486F00">
        <w:rPr>
          <w:rStyle w:val="StyleBlack"/>
        </w:rPr>
        <w:t xml:space="preserve"> </w:t>
      </w:r>
      <w:r w:rsidRPr="00486F00">
        <w:rPr>
          <w:rStyle w:val="StyleBlack"/>
        </w:rPr>
        <w:t>I</w:t>
      </w:r>
      <w:r w:rsidR="00E4449B">
        <w:rPr>
          <w:rStyle w:val="StyleBlack"/>
        </w:rPr>
        <w:t xml:space="preserve">nspection </w:t>
      </w:r>
      <w:r w:rsidRPr="00486F00">
        <w:rPr>
          <w:rStyle w:val="StyleBlack"/>
        </w:rPr>
        <w:t>P</w:t>
      </w:r>
      <w:r w:rsidR="00E4449B">
        <w:rPr>
          <w:rStyle w:val="StyleBlack"/>
        </w:rPr>
        <w:t>rocedure</w:t>
      </w:r>
      <w:r w:rsidR="006C768B" w:rsidRPr="006171FE">
        <w:t> </w:t>
      </w:r>
      <w:r w:rsidRPr="00486F00">
        <w:rPr>
          <w:rStyle w:val="StyleBlack"/>
        </w:rPr>
        <w:t>71153 discusses inspector inputs to risk analyses that are needed to understand the risk significance. In determining risk significance of an event, NRC should assess the potential influence on risk of the following:</w:t>
      </w:r>
    </w:p>
    <w:p w14:paraId="04713643" w14:textId="09AC9E35" w:rsidR="00D96AD1" w:rsidRPr="006171FE" w:rsidRDefault="00FD4D25" w:rsidP="00B16BAF">
      <w:pPr>
        <w:pStyle w:val="ListBullet4"/>
        <w:keepLines/>
        <w:spacing w:after="220"/>
        <w:contextualSpacing/>
      </w:pPr>
      <w:r>
        <w:t>d</w:t>
      </w:r>
      <w:r w:rsidRPr="006171FE">
        <w:t xml:space="preserve">ominant </w:t>
      </w:r>
      <w:r w:rsidR="00075E07" w:rsidRPr="006171FE">
        <w:t>core damage sequence(s)</w:t>
      </w:r>
    </w:p>
    <w:p w14:paraId="04713645" w14:textId="6687002C" w:rsidR="00D96AD1" w:rsidRPr="006171FE" w:rsidRDefault="00FD4D25" w:rsidP="00B16BAF">
      <w:pPr>
        <w:pStyle w:val="ListBullet4"/>
        <w:keepLines/>
        <w:spacing w:after="220"/>
        <w:contextualSpacing/>
        <w:rPr>
          <w:color w:val="000000"/>
        </w:rPr>
      </w:pPr>
      <w:r>
        <w:rPr>
          <w:color w:val="000000"/>
        </w:rPr>
        <w:t>l</w:t>
      </w:r>
      <w:r w:rsidRPr="006171FE">
        <w:rPr>
          <w:color w:val="000000"/>
        </w:rPr>
        <w:t xml:space="preserve">evel </w:t>
      </w:r>
      <w:r w:rsidR="00D96AD1" w:rsidRPr="006171FE">
        <w:rPr>
          <w:color w:val="000000"/>
        </w:rPr>
        <w:t>of confidence in failure/unavai</w:t>
      </w:r>
      <w:r w:rsidR="00583E16" w:rsidRPr="006171FE">
        <w:rPr>
          <w:color w:val="000000"/>
        </w:rPr>
        <w:t xml:space="preserve">lability values assumed for the </w:t>
      </w:r>
      <w:r w:rsidR="00D96AD1" w:rsidRPr="006171FE">
        <w:rPr>
          <w:color w:val="000000"/>
        </w:rPr>
        <w:t>sequence(s)</w:t>
      </w:r>
    </w:p>
    <w:p w14:paraId="04713647" w14:textId="718B3947" w:rsidR="00D96AD1" w:rsidRPr="006171FE" w:rsidRDefault="00FD4D25" w:rsidP="00B16BAF">
      <w:pPr>
        <w:pStyle w:val="ListBullet4"/>
        <w:keepLines/>
        <w:spacing w:after="220"/>
        <w:contextualSpacing/>
        <w:rPr>
          <w:color w:val="000000"/>
        </w:rPr>
      </w:pPr>
      <w:r>
        <w:rPr>
          <w:color w:val="000000"/>
        </w:rPr>
        <w:t>i</w:t>
      </w:r>
      <w:r w:rsidRPr="006171FE">
        <w:rPr>
          <w:color w:val="000000"/>
        </w:rPr>
        <w:t xml:space="preserve">nfluence </w:t>
      </w:r>
      <w:r w:rsidR="00D96AD1" w:rsidRPr="006171FE">
        <w:rPr>
          <w:color w:val="000000"/>
        </w:rPr>
        <w:t>on the CCDP estimate of contributi</w:t>
      </w:r>
      <w:r w:rsidR="00583E16" w:rsidRPr="006171FE">
        <w:rPr>
          <w:color w:val="000000"/>
        </w:rPr>
        <w:t xml:space="preserve">ng factors where the confidence </w:t>
      </w:r>
      <w:r w:rsidR="00D96AD1" w:rsidRPr="006171FE">
        <w:rPr>
          <w:color w:val="000000"/>
        </w:rPr>
        <w:t>level is low</w:t>
      </w:r>
    </w:p>
    <w:p w14:paraId="04713649" w14:textId="6BF59096" w:rsidR="00D96AD1" w:rsidRPr="00486F00" w:rsidRDefault="00D96AD1" w:rsidP="002F050A">
      <w:pPr>
        <w:pStyle w:val="BodyText3"/>
        <w:rPr>
          <w:rStyle w:val="StyleBlack"/>
        </w:rPr>
      </w:pPr>
      <w:r w:rsidRPr="00486F00">
        <w:rPr>
          <w:rStyle w:val="StyleBlack"/>
        </w:rPr>
        <w:t>Table</w:t>
      </w:r>
      <w:r w:rsidR="00A91598">
        <w:rPr>
          <w:rStyle w:val="StyleBlack"/>
        </w:rPr>
        <w:t> </w:t>
      </w:r>
      <w:r w:rsidR="00223FF5">
        <w:rPr>
          <w:rStyle w:val="StyleBlack"/>
        </w:rPr>
        <w:t>2</w:t>
      </w:r>
      <w:r w:rsidR="00223FF5" w:rsidRPr="00486F00">
        <w:rPr>
          <w:rStyle w:val="StyleBlack"/>
        </w:rPr>
        <w:t xml:space="preserve"> </w:t>
      </w:r>
      <w:r w:rsidR="007F2011" w:rsidRPr="00DD696E">
        <w:rPr>
          <w:color w:val="000000"/>
        </w:rPr>
        <w:t>provides recommended event response</w:t>
      </w:r>
      <w:r w:rsidRPr="00486F00">
        <w:rPr>
          <w:rStyle w:val="StyleBlack"/>
        </w:rPr>
        <w:t xml:space="preserve"> thresholds as a function of CCDP.</w:t>
      </w:r>
      <w:r w:rsidR="00867053" w:rsidRPr="00486F00">
        <w:rPr>
          <w:rStyle w:val="StyleBlack"/>
        </w:rPr>
        <w:t xml:space="preserve"> </w:t>
      </w:r>
      <w:r w:rsidRPr="00486F00">
        <w:rPr>
          <w:rStyle w:val="StyleBlack"/>
        </w:rPr>
        <w:t xml:space="preserve">The overlap of options relative to CCDP levels provides the opportunity to select different inspection or investigation options </w:t>
      </w:r>
      <w:proofErr w:type="gramStart"/>
      <w:r w:rsidRPr="00486F00">
        <w:rPr>
          <w:rStyle w:val="StyleBlack"/>
        </w:rPr>
        <w:t>on the basis of</w:t>
      </w:r>
      <w:proofErr w:type="gramEnd"/>
      <w:r w:rsidRPr="00486F00">
        <w:rPr>
          <w:rStyle w:val="StyleBlack"/>
        </w:rPr>
        <w:t xml:space="preserve"> such factors as uncertainty of the risk estimate coupled with </w:t>
      </w:r>
      <w:proofErr w:type="gramStart"/>
      <w:r w:rsidRPr="00486F00">
        <w:rPr>
          <w:rStyle w:val="StyleBlack"/>
        </w:rPr>
        <w:t>the deterministic</w:t>
      </w:r>
      <w:proofErr w:type="gramEnd"/>
      <w:r w:rsidRPr="00486F00">
        <w:rPr>
          <w:rStyle w:val="StyleBlack"/>
        </w:rPr>
        <w:t xml:space="preserve"> insights.</w:t>
      </w:r>
      <w:r w:rsidR="00867053" w:rsidRPr="00486F00">
        <w:rPr>
          <w:rStyle w:val="StyleBlack"/>
        </w:rPr>
        <w:t xml:space="preserve"> </w:t>
      </w:r>
      <w:r w:rsidRPr="00486F00">
        <w:rPr>
          <w:rStyle w:val="StyleBlack"/>
        </w:rPr>
        <w:t>Risk insights should also be used in considering the number of inspectors, their expertise, and the areas of focus.</w:t>
      </w:r>
    </w:p>
    <w:p w14:paraId="0471364C" w14:textId="1A435496" w:rsidR="00D96AD1" w:rsidRPr="00F36B8A" w:rsidRDefault="00D96AD1" w:rsidP="00B608DE">
      <w:pPr>
        <w:pStyle w:val="TableHeadingcentered"/>
      </w:pPr>
      <w:bookmarkStart w:id="50" w:name="_Toc188457713"/>
      <w:r w:rsidRPr="00F36B8A">
        <w:lastRenderedPageBreak/>
        <w:t>Table</w:t>
      </w:r>
      <w:r w:rsidR="00BD51E0">
        <w:t> </w:t>
      </w:r>
      <w:r w:rsidR="00863A3C">
        <w:t>2</w:t>
      </w:r>
      <w:r w:rsidRPr="00F36B8A">
        <w:t>:</w:t>
      </w:r>
      <w:r w:rsidR="00867053" w:rsidRPr="00F36B8A">
        <w:t xml:space="preserve"> </w:t>
      </w:r>
      <w:r w:rsidRPr="00F36B8A">
        <w:t>Event Response as a Function of CCDP</w:t>
      </w:r>
      <w:bookmarkEnd w:id="50"/>
    </w:p>
    <w:tbl>
      <w:tblPr>
        <w:tblW w:w="0" w:type="auto"/>
        <w:tblInd w:w="12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31"/>
        <w:gridCol w:w="938"/>
        <w:gridCol w:w="894"/>
        <w:gridCol w:w="1832"/>
        <w:gridCol w:w="964"/>
        <w:gridCol w:w="868"/>
        <w:gridCol w:w="842"/>
        <w:gridCol w:w="990"/>
      </w:tblGrid>
      <w:tr w:rsidR="00E65DE7" w:rsidRPr="004A3B99" w14:paraId="0471364F" w14:textId="77777777" w:rsidTr="00754368">
        <w:trPr>
          <w:trHeight w:val="323"/>
        </w:trPr>
        <w:tc>
          <w:tcPr>
            <w:tcW w:w="9159" w:type="dxa"/>
            <w:gridSpan w:val="8"/>
            <w:tcMar>
              <w:top w:w="115" w:type="dxa"/>
              <w:left w:w="115" w:type="dxa"/>
              <w:bottom w:w="115" w:type="dxa"/>
              <w:right w:w="115" w:type="dxa"/>
            </w:tcMar>
            <w:vAlign w:val="center"/>
          </w:tcPr>
          <w:p w14:paraId="0471364E" w14:textId="1689C6F8" w:rsidR="00E65DE7" w:rsidRPr="00597C03" w:rsidRDefault="00E65DE7" w:rsidP="00754368">
            <w:pPr>
              <w:keepNext/>
              <w:keepLines/>
              <w:tabs>
                <w:tab w:val="left" w:pos="274"/>
                <w:tab w:val="left" w:pos="806"/>
                <w:tab w:val="left" w:pos="1440"/>
                <w:tab w:val="left" w:pos="2074"/>
                <w:tab w:val="left" w:pos="2707"/>
              </w:tabs>
              <w:jc w:val="center"/>
              <w:rPr>
                <w:color w:val="000000"/>
              </w:rPr>
            </w:pPr>
            <w:r w:rsidRPr="00597C03">
              <w:t>Estimated CCDP</w:t>
            </w:r>
          </w:p>
        </w:tc>
      </w:tr>
      <w:tr w:rsidR="00E65DE7" w:rsidRPr="004A3B99" w14:paraId="04713655" w14:textId="77777777" w:rsidTr="00754368">
        <w:trPr>
          <w:trHeight w:val="239"/>
        </w:trPr>
        <w:tc>
          <w:tcPr>
            <w:tcW w:w="1831" w:type="dxa"/>
            <w:tcMar>
              <w:top w:w="115" w:type="dxa"/>
              <w:left w:w="115" w:type="dxa"/>
              <w:bottom w:w="115" w:type="dxa"/>
              <w:right w:w="115" w:type="dxa"/>
            </w:tcMar>
            <w:vAlign w:val="center"/>
          </w:tcPr>
          <w:p w14:paraId="04713650"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r w:rsidRPr="00597C03">
              <w:t>CCDP &lt; 1E-6</w:t>
            </w:r>
          </w:p>
        </w:tc>
        <w:tc>
          <w:tcPr>
            <w:tcW w:w="1832" w:type="dxa"/>
            <w:gridSpan w:val="2"/>
            <w:shd w:val="clear" w:color="auto" w:fill="auto"/>
            <w:tcMar>
              <w:top w:w="115" w:type="dxa"/>
              <w:left w:w="115" w:type="dxa"/>
              <w:bottom w:w="115" w:type="dxa"/>
              <w:right w:w="115" w:type="dxa"/>
            </w:tcMar>
            <w:vAlign w:val="center"/>
          </w:tcPr>
          <w:p w14:paraId="04713651"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r w:rsidRPr="00597C03">
              <w:t>1E-6 –&gt; 1E-5</w:t>
            </w:r>
          </w:p>
        </w:tc>
        <w:tc>
          <w:tcPr>
            <w:tcW w:w="1832" w:type="dxa"/>
            <w:shd w:val="clear" w:color="auto" w:fill="auto"/>
            <w:tcMar>
              <w:top w:w="115" w:type="dxa"/>
              <w:left w:w="115" w:type="dxa"/>
              <w:bottom w:w="115" w:type="dxa"/>
              <w:right w:w="115" w:type="dxa"/>
            </w:tcMar>
            <w:vAlign w:val="center"/>
          </w:tcPr>
          <w:p w14:paraId="04713652"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r w:rsidRPr="00597C03">
              <w:t>1E-5 –&gt; 1E-4</w:t>
            </w:r>
          </w:p>
        </w:tc>
        <w:tc>
          <w:tcPr>
            <w:tcW w:w="1832" w:type="dxa"/>
            <w:gridSpan w:val="2"/>
            <w:shd w:val="clear" w:color="auto" w:fill="auto"/>
            <w:tcMar>
              <w:top w:w="115" w:type="dxa"/>
              <w:left w:w="115" w:type="dxa"/>
              <w:bottom w:w="115" w:type="dxa"/>
              <w:right w:w="115" w:type="dxa"/>
            </w:tcMar>
            <w:vAlign w:val="center"/>
          </w:tcPr>
          <w:p w14:paraId="04713653"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r w:rsidRPr="00597C03">
              <w:t>1E-4 –&gt; 1E-3</w:t>
            </w:r>
          </w:p>
        </w:tc>
        <w:tc>
          <w:tcPr>
            <w:tcW w:w="1832" w:type="dxa"/>
            <w:gridSpan w:val="2"/>
            <w:shd w:val="clear" w:color="auto" w:fill="auto"/>
            <w:tcMar>
              <w:top w:w="115" w:type="dxa"/>
              <w:left w:w="115" w:type="dxa"/>
              <w:bottom w:w="115" w:type="dxa"/>
              <w:right w:w="115" w:type="dxa"/>
            </w:tcMar>
            <w:vAlign w:val="center"/>
          </w:tcPr>
          <w:p w14:paraId="04713654"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r w:rsidRPr="00597C03">
              <w:t>CCDP &gt; 1E-3</w:t>
            </w:r>
          </w:p>
        </w:tc>
      </w:tr>
      <w:tr w:rsidR="00E65DE7" w:rsidRPr="004A3B99" w14:paraId="04713658" w14:textId="77777777" w:rsidTr="004F5868">
        <w:trPr>
          <w:trHeight w:hRule="exact" w:val="438"/>
        </w:trPr>
        <w:tc>
          <w:tcPr>
            <w:tcW w:w="2769" w:type="dxa"/>
            <w:gridSpan w:val="2"/>
            <w:shd w:val="pct25" w:color="auto" w:fill="auto"/>
            <w:tcMar>
              <w:top w:w="115" w:type="dxa"/>
              <w:left w:w="115" w:type="dxa"/>
              <w:bottom w:w="115" w:type="dxa"/>
              <w:right w:w="115" w:type="dxa"/>
            </w:tcMar>
            <w:vAlign w:val="center"/>
          </w:tcPr>
          <w:p w14:paraId="04713656" w14:textId="35183DDD" w:rsidR="00E65DE7" w:rsidRPr="00597C03" w:rsidRDefault="004A3B99" w:rsidP="00754368">
            <w:r w:rsidRPr="00597C03">
              <w:t>No Additional Inspection</w:t>
            </w:r>
          </w:p>
        </w:tc>
        <w:tc>
          <w:tcPr>
            <w:tcW w:w="6390" w:type="dxa"/>
            <w:gridSpan w:val="6"/>
            <w:shd w:val="clear" w:color="auto" w:fill="auto"/>
            <w:tcMar>
              <w:top w:w="115" w:type="dxa"/>
              <w:left w:w="115" w:type="dxa"/>
              <w:bottom w:w="115" w:type="dxa"/>
              <w:right w:w="115" w:type="dxa"/>
            </w:tcMar>
            <w:vAlign w:val="center"/>
          </w:tcPr>
          <w:p w14:paraId="04713657" w14:textId="77777777" w:rsidR="00E65DE7" w:rsidRPr="00597C03" w:rsidRDefault="00E65DE7" w:rsidP="00754368">
            <w:pPr>
              <w:keepNext/>
              <w:keepLines/>
              <w:tabs>
                <w:tab w:val="left" w:pos="274"/>
                <w:tab w:val="left" w:pos="806"/>
                <w:tab w:val="left" w:pos="1440"/>
                <w:tab w:val="left" w:pos="2074"/>
                <w:tab w:val="left" w:pos="2707"/>
              </w:tabs>
              <w:rPr>
                <w:color w:val="000000"/>
              </w:rPr>
            </w:pPr>
          </w:p>
        </w:tc>
      </w:tr>
      <w:tr w:rsidR="00E65DE7" w:rsidRPr="004A3B99" w14:paraId="0471365C" w14:textId="77777777" w:rsidTr="004F5868">
        <w:trPr>
          <w:trHeight w:hRule="exact" w:val="432"/>
        </w:trPr>
        <w:tc>
          <w:tcPr>
            <w:tcW w:w="1831" w:type="dxa"/>
            <w:tcMar>
              <w:top w:w="115" w:type="dxa"/>
              <w:left w:w="115" w:type="dxa"/>
              <w:bottom w:w="115" w:type="dxa"/>
              <w:right w:w="115" w:type="dxa"/>
            </w:tcMar>
            <w:vAlign w:val="center"/>
          </w:tcPr>
          <w:p w14:paraId="04713659"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p>
        </w:tc>
        <w:tc>
          <w:tcPr>
            <w:tcW w:w="3664" w:type="dxa"/>
            <w:gridSpan w:val="3"/>
            <w:shd w:val="pct25" w:color="auto" w:fill="auto"/>
            <w:tcMar>
              <w:top w:w="115" w:type="dxa"/>
              <w:left w:w="115" w:type="dxa"/>
              <w:bottom w:w="115" w:type="dxa"/>
              <w:right w:w="115" w:type="dxa"/>
            </w:tcMar>
            <w:vAlign w:val="center"/>
          </w:tcPr>
          <w:p w14:paraId="0471365A"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r w:rsidRPr="00597C03">
              <w:rPr>
                <w:color w:val="000000"/>
              </w:rPr>
              <w:t>SI</w:t>
            </w:r>
          </w:p>
        </w:tc>
        <w:tc>
          <w:tcPr>
            <w:tcW w:w="3664" w:type="dxa"/>
            <w:gridSpan w:val="4"/>
            <w:tcBorders>
              <w:top w:val="nil"/>
            </w:tcBorders>
            <w:shd w:val="clear" w:color="auto" w:fill="auto"/>
            <w:tcMar>
              <w:top w:w="115" w:type="dxa"/>
              <w:left w:w="115" w:type="dxa"/>
              <w:bottom w:w="115" w:type="dxa"/>
              <w:right w:w="115" w:type="dxa"/>
            </w:tcMar>
            <w:vAlign w:val="center"/>
          </w:tcPr>
          <w:p w14:paraId="0471365B" w14:textId="77777777" w:rsidR="00E65DE7" w:rsidRPr="00597C03" w:rsidRDefault="00E65DE7" w:rsidP="00754368">
            <w:pPr>
              <w:keepNext/>
              <w:keepLines/>
              <w:tabs>
                <w:tab w:val="left" w:pos="274"/>
                <w:tab w:val="left" w:pos="806"/>
                <w:tab w:val="left" w:pos="1440"/>
                <w:tab w:val="left" w:pos="2074"/>
                <w:tab w:val="left" w:pos="2707"/>
              </w:tabs>
              <w:rPr>
                <w:color w:val="000000"/>
              </w:rPr>
            </w:pPr>
          </w:p>
        </w:tc>
      </w:tr>
      <w:tr w:rsidR="00E65DE7" w:rsidRPr="004A3B99" w14:paraId="04713660" w14:textId="77777777" w:rsidTr="004F5868">
        <w:trPr>
          <w:trHeight w:hRule="exact" w:val="432"/>
        </w:trPr>
        <w:tc>
          <w:tcPr>
            <w:tcW w:w="3663" w:type="dxa"/>
            <w:gridSpan w:val="3"/>
            <w:tcMar>
              <w:top w:w="115" w:type="dxa"/>
              <w:left w:w="115" w:type="dxa"/>
              <w:bottom w:w="115" w:type="dxa"/>
              <w:right w:w="115" w:type="dxa"/>
            </w:tcMar>
            <w:vAlign w:val="center"/>
          </w:tcPr>
          <w:p w14:paraId="0471365D"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p>
        </w:tc>
        <w:tc>
          <w:tcPr>
            <w:tcW w:w="4506" w:type="dxa"/>
            <w:gridSpan w:val="4"/>
            <w:shd w:val="pct25" w:color="auto" w:fill="auto"/>
            <w:tcMar>
              <w:top w:w="115" w:type="dxa"/>
              <w:left w:w="115" w:type="dxa"/>
              <w:bottom w:w="115" w:type="dxa"/>
              <w:right w:w="115" w:type="dxa"/>
            </w:tcMar>
            <w:vAlign w:val="center"/>
          </w:tcPr>
          <w:p w14:paraId="0471365E"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r w:rsidRPr="00597C03">
              <w:rPr>
                <w:color w:val="000000"/>
              </w:rPr>
              <w:t>AIT</w:t>
            </w:r>
          </w:p>
        </w:tc>
        <w:tc>
          <w:tcPr>
            <w:tcW w:w="990" w:type="dxa"/>
            <w:shd w:val="clear" w:color="auto" w:fill="auto"/>
            <w:tcMar>
              <w:top w:w="115" w:type="dxa"/>
              <w:left w:w="115" w:type="dxa"/>
              <w:bottom w:w="115" w:type="dxa"/>
              <w:right w:w="115" w:type="dxa"/>
            </w:tcMar>
            <w:vAlign w:val="center"/>
          </w:tcPr>
          <w:p w14:paraId="0471365F" w14:textId="77777777" w:rsidR="00E65DE7" w:rsidRPr="00597C03" w:rsidRDefault="00E65DE7" w:rsidP="00754368">
            <w:pPr>
              <w:keepNext/>
              <w:keepLines/>
              <w:tabs>
                <w:tab w:val="left" w:pos="274"/>
                <w:tab w:val="left" w:pos="806"/>
                <w:tab w:val="left" w:pos="1440"/>
                <w:tab w:val="left" w:pos="2074"/>
                <w:tab w:val="left" w:pos="2707"/>
              </w:tabs>
              <w:rPr>
                <w:color w:val="000000"/>
              </w:rPr>
            </w:pPr>
          </w:p>
        </w:tc>
      </w:tr>
      <w:tr w:rsidR="00E65DE7" w:rsidRPr="004A3B99" w14:paraId="04713663" w14:textId="77777777" w:rsidTr="004F5868">
        <w:trPr>
          <w:trHeight w:hRule="exact" w:val="432"/>
        </w:trPr>
        <w:tc>
          <w:tcPr>
            <w:tcW w:w="6459" w:type="dxa"/>
            <w:gridSpan w:val="5"/>
            <w:tcMar>
              <w:top w:w="115" w:type="dxa"/>
              <w:left w:w="115" w:type="dxa"/>
              <w:bottom w:w="115" w:type="dxa"/>
              <w:right w:w="115" w:type="dxa"/>
            </w:tcMar>
            <w:vAlign w:val="center"/>
          </w:tcPr>
          <w:p w14:paraId="04713661" w14:textId="77777777" w:rsidR="00E65DE7" w:rsidRPr="00597C03" w:rsidRDefault="00E65DE7" w:rsidP="00754368">
            <w:pPr>
              <w:keepNext/>
              <w:keepLines/>
              <w:tabs>
                <w:tab w:val="left" w:pos="274"/>
                <w:tab w:val="left" w:pos="806"/>
                <w:tab w:val="left" w:pos="1440"/>
                <w:tab w:val="left" w:pos="2074"/>
                <w:tab w:val="left" w:pos="2707"/>
              </w:tabs>
              <w:jc w:val="center"/>
              <w:rPr>
                <w:color w:val="000000"/>
              </w:rPr>
            </w:pPr>
          </w:p>
        </w:tc>
        <w:tc>
          <w:tcPr>
            <w:tcW w:w="2700" w:type="dxa"/>
            <w:gridSpan w:val="3"/>
            <w:shd w:val="pct25" w:color="auto" w:fill="auto"/>
            <w:tcMar>
              <w:top w:w="115" w:type="dxa"/>
              <w:left w:w="115" w:type="dxa"/>
              <w:bottom w:w="115" w:type="dxa"/>
              <w:right w:w="115" w:type="dxa"/>
            </w:tcMar>
            <w:vAlign w:val="center"/>
          </w:tcPr>
          <w:p w14:paraId="04713662" w14:textId="13B8224B" w:rsidR="00E65DE7" w:rsidRPr="00597C03" w:rsidRDefault="00316503" w:rsidP="00754368">
            <w:pPr>
              <w:keepNext/>
              <w:keepLines/>
              <w:tabs>
                <w:tab w:val="left" w:pos="274"/>
                <w:tab w:val="left" w:pos="806"/>
                <w:tab w:val="left" w:pos="1440"/>
                <w:tab w:val="left" w:pos="2074"/>
                <w:tab w:val="left" w:pos="2707"/>
              </w:tabs>
              <w:jc w:val="center"/>
              <w:rPr>
                <w:color w:val="000000"/>
              </w:rPr>
            </w:pPr>
            <w:r>
              <w:rPr>
                <w:color w:val="000000"/>
              </w:rPr>
              <w:t>II</w:t>
            </w:r>
            <w:r w:rsidR="006E5EBD">
              <w:rPr>
                <w:color w:val="000000"/>
              </w:rPr>
              <w:t>T</w:t>
            </w:r>
          </w:p>
        </w:tc>
      </w:tr>
    </w:tbl>
    <w:p w14:paraId="0D3ABFB2" w14:textId="77777777" w:rsidR="00347151" w:rsidRPr="004A3B99" w:rsidRDefault="00347151" w:rsidP="001A6D00">
      <w:pPr>
        <w:pStyle w:val="BodyText"/>
      </w:pPr>
    </w:p>
    <w:p w14:paraId="04713666" w14:textId="7D4659B1" w:rsidR="00D96AD1" w:rsidRPr="00486F00" w:rsidRDefault="00D96AD1" w:rsidP="001A6D00">
      <w:pPr>
        <w:pStyle w:val="BodyText3"/>
        <w:rPr>
          <w:rStyle w:val="StyleBlack"/>
        </w:rPr>
      </w:pPr>
      <w:r w:rsidRPr="00486F00">
        <w:rPr>
          <w:rStyle w:val="StyleBlack"/>
        </w:rPr>
        <w:t>In addition to core damage risk, NRC should assess whether degraded conditions could increase the likelihood of a large early release resulting from containment failure or containment bypass.</w:t>
      </w:r>
      <w:r w:rsidR="00867053" w:rsidRPr="00486F00">
        <w:rPr>
          <w:rStyle w:val="StyleBlack"/>
        </w:rPr>
        <w:t xml:space="preserve"> </w:t>
      </w:r>
      <w:r w:rsidRPr="00486F00">
        <w:rPr>
          <w:rStyle w:val="StyleBlack"/>
        </w:rPr>
        <w:t>For events or degraded conditions associated with containment performance or bypass, the risk of a large early release</w:t>
      </w:r>
      <w:r w:rsidR="00D8316D">
        <w:rPr>
          <w:rStyle w:val="StyleBlack"/>
        </w:rPr>
        <w:t xml:space="preserve"> (</w:t>
      </w:r>
      <w:r w:rsidRPr="00486F00">
        <w:rPr>
          <w:rStyle w:val="StyleBlack"/>
        </w:rPr>
        <w:t>e.g., the CLERP</w:t>
      </w:r>
      <w:r w:rsidR="00D8316D">
        <w:rPr>
          <w:rStyle w:val="StyleBlack"/>
        </w:rPr>
        <w:t>)</w:t>
      </w:r>
      <w:r w:rsidR="00D8316D" w:rsidRPr="00486F00">
        <w:rPr>
          <w:rStyle w:val="StyleBlack"/>
        </w:rPr>
        <w:t xml:space="preserve"> </w:t>
      </w:r>
      <w:r w:rsidRPr="00486F00">
        <w:rPr>
          <w:rStyle w:val="StyleBlack"/>
        </w:rPr>
        <w:t>is evaluated, if practical, in addition to CCDP.</w:t>
      </w:r>
      <w:r w:rsidR="00867053" w:rsidRPr="00486F00">
        <w:rPr>
          <w:rStyle w:val="StyleBlack"/>
        </w:rPr>
        <w:t xml:space="preserve"> </w:t>
      </w:r>
      <w:r w:rsidRPr="00486F00">
        <w:rPr>
          <w:rStyle w:val="StyleBlack"/>
        </w:rPr>
        <w:t xml:space="preserve">Table </w:t>
      </w:r>
      <w:r w:rsidR="00ED190B">
        <w:rPr>
          <w:rStyle w:val="StyleBlack"/>
        </w:rPr>
        <w:t>3</w:t>
      </w:r>
      <w:r w:rsidR="00ED190B" w:rsidRPr="00486F00">
        <w:rPr>
          <w:rStyle w:val="StyleBlack"/>
        </w:rPr>
        <w:t xml:space="preserve"> </w:t>
      </w:r>
      <w:r w:rsidRPr="00486F00">
        <w:rPr>
          <w:rStyle w:val="StyleBlack"/>
        </w:rPr>
        <w:t>lists appropriate reactive inspection thresholds as a function of CLERP.</w:t>
      </w:r>
    </w:p>
    <w:p w14:paraId="04713667" w14:textId="2E8B5426" w:rsidR="00D96AD1" w:rsidRPr="00F36B8A" w:rsidRDefault="00D96AD1" w:rsidP="0066712B">
      <w:pPr>
        <w:pStyle w:val="TableHeadingcentered"/>
      </w:pPr>
      <w:bookmarkStart w:id="51" w:name="_Toc188457714"/>
      <w:r w:rsidRPr="00F36B8A">
        <w:t>Table</w:t>
      </w:r>
      <w:r w:rsidR="00BD51E0">
        <w:t> </w:t>
      </w:r>
      <w:r w:rsidR="00863A3C">
        <w:t>3</w:t>
      </w:r>
      <w:r w:rsidRPr="00F36B8A">
        <w:t>:</w:t>
      </w:r>
      <w:r w:rsidR="00867053" w:rsidRPr="00F36B8A">
        <w:t xml:space="preserve"> </w:t>
      </w:r>
      <w:r w:rsidRPr="00F36B8A">
        <w:t>Event Response as a Function of CLERP</w:t>
      </w:r>
      <w:bookmarkEnd w:id="51"/>
    </w:p>
    <w:tbl>
      <w:tblPr>
        <w:tblW w:w="0" w:type="auto"/>
        <w:tblInd w:w="12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8" w:type="dxa"/>
          <w:bottom w:w="58" w:type="dxa"/>
        </w:tblCellMar>
        <w:tblLook w:val="0000" w:firstRow="0" w:lastRow="0" w:firstColumn="0" w:lastColumn="0" w:noHBand="0" w:noVBand="0"/>
      </w:tblPr>
      <w:tblGrid>
        <w:gridCol w:w="1838"/>
        <w:gridCol w:w="931"/>
        <w:gridCol w:w="908"/>
        <w:gridCol w:w="1838"/>
        <w:gridCol w:w="944"/>
        <w:gridCol w:w="895"/>
        <w:gridCol w:w="905"/>
        <w:gridCol w:w="934"/>
      </w:tblGrid>
      <w:tr w:rsidR="00017EB1" w:rsidRPr="006171FE" w14:paraId="0471366A" w14:textId="77777777" w:rsidTr="00B16BAF">
        <w:trPr>
          <w:trHeight w:val="321"/>
        </w:trPr>
        <w:tc>
          <w:tcPr>
            <w:tcW w:w="9193" w:type="dxa"/>
            <w:gridSpan w:val="8"/>
            <w:tcMar>
              <w:top w:w="115" w:type="dxa"/>
              <w:left w:w="115" w:type="dxa"/>
              <w:bottom w:w="115" w:type="dxa"/>
              <w:right w:w="115" w:type="dxa"/>
            </w:tcMar>
            <w:vAlign w:val="center"/>
          </w:tcPr>
          <w:p w14:paraId="04713669" w14:textId="08C3DC07" w:rsidR="00017EB1" w:rsidRPr="005E134D" w:rsidRDefault="00017EB1" w:rsidP="00754368">
            <w:pPr>
              <w:keepNext/>
              <w:keepLines/>
              <w:tabs>
                <w:tab w:val="left" w:pos="274"/>
                <w:tab w:val="left" w:pos="806"/>
                <w:tab w:val="left" w:pos="1440"/>
                <w:tab w:val="left" w:pos="2074"/>
                <w:tab w:val="left" w:pos="2707"/>
              </w:tabs>
              <w:jc w:val="center"/>
              <w:rPr>
                <w:color w:val="000000"/>
              </w:rPr>
            </w:pPr>
            <w:r w:rsidRPr="005E134D">
              <w:t>Estimated CLERP</w:t>
            </w:r>
          </w:p>
        </w:tc>
      </w:tr>
      <w:tr w:rsidR="00017EB1" w:rsidRPr="006171FE" w14:paraId="04713670" w14:textId="77777777" w:rsidTr="00B16BAF">
        <w:trPr>
          <w:trHeight w:val="194"/>
        </w:trPr>
        <w:tc>
          <w:tcPr>
            <w:tcW w:w="1838" w:type="dxa"/>
            <w:tcMar>
              <w:top w:w="115" w:type="dxa"/>
              <w:left w:w="115" w:type="dxa"/>
              <w:bottom w:w="115" w:type="dxa"/>
              <w:right w:w="115" w:type="dxa"/>
            </w:tcMar>
            <w:vAlign w:val="center"/>
          </w:tcPr>
          <w:p w14:paraId="0471366B" w14:textId="5BE44EB2" w:rsidR="00017EB1" w:rsidRPr="005E134D" w:rsidRDefault="00017EB1" w:rsidP="00754368">
            <w:pPr>
              <w:keepNext/>
              <w:keepLines/>
              <w:tabs>
                <w:tab w:val="left" w:pos="274"/>
                <w:tab w:val="left" w:pos="806"/>
                <w:tab w:val="left" w:pos="1440"/>
                <w:tab w:val="left" w:pos="2074"/>
                <w:tab w:val="left" w:pos="2707"/>
              </w:tabs>
              <w:jc w:val="center"/>
              <w:rPr>
                <w:bCs/>
                <w:color w:val="000000"/>
              </w:rPr>
            </w:pPr>
            <w:r w:rsidRPr="005E134D">
              <w:rPr>
                <w:bCs/>
                <w:lang w:val="en-CA"/>
              </w:rPr>
              <w:t>CLERP</w:t>
            </w:r>
            <w:r w:rsidR="003B79D0">
              <w:rPr>
                <w:bCs/>
                <w:lang w:val="en-CA"/>
              </w:rPr>
              <w:t xml:space="preserve"> </w:t>
            </w:r>
            <w:r w:rsidRPr="005E134D">
              <w:rPr>
                <w:bCs/>
                <w:lang w:val="en-CA"/>
              </w:rPr>
              <w:t>&lt; IE-7</w:t>
            </w:r>
          </w:p>
        </w:tc>
        <w:tc>
          <w:tcPr>
            <w:tcW w:w="1839" w:type="dxa"/>
            <w:gridSpan w:val="2"/>
            <w:shd w:val="clear" w:color="auto" w:fill="auto"/>
            <w:tcMar>
              <w:top w:w="115" w:type="dxa"/>
              <w:left w:w="115" w:type="dxa"/>
              <w:bottom w:w="115" w:type="dxa"/>
              <w:right w:w="115" w:type="dxa"/>
            </w:tcMar>
            <w:vAlign w:val="center"/>
          </w:tcPr>
          <w:p w14:paraId="0471366C" w14:textId="77777777" w:rsidR="00017EB1" w:rsidRPr="006171FE" w:rsidRDefault="00017EB1" w:rsidP="00754368">
            <w:pPr>
              <w:keepNext/>
              <w:keepLines/>
              <w:rPr>
                <w:color w:val="000000"/>
              </w:rPr>
            </w:pPr>
            <w:r w:rsidRPr="006171FE">
              <w:t>1E-7 –&gt; 1E-6</w:t>
            </w:r>
          </w:p>
        </w:tc>
        <w:tc>
          <w:tcPr>
            <w:tcW w:w="1838" w:type="dxa"/>
            <w:shd w:val="clear" w:color="auto" w:fill="auto"/>
            <w:tcMar>
              <w:top w:w="115" w:type="dxa"/>
              <w:left w:w="115" w:type="dxa"/>
              <w:bottom w:w="115" w:type="dxa"/>
              <w:right w:w="115" w:type="dxa"/>
            </w:tcMar>
            <w:vAlign w:val="center"/>
          </w:tcPr>
          <w:p w14:paraId="0471366D" w14:textId="77777777" w:rsidR="00017EB1" w:rsidRPr="005E134D" w:rsidRDefault="00017EB1" w:rsidP="00754368">
            <w:pPr>
              <w:keepNext/>
              <w:keepLines/>
              <w:rPr>
                <w:color w:val="000000"/>
              </w:rPr>
            </w:pPr>
            <w:r w:rsidRPr="005E134D">
              <w:t>1E-6 –&gt; 1E-5</w:t>
            </w:r>
          </w:p>
        </w:tc>
        <w:tc>
          <w:tcPr>
            <w:tcW w:w="1839" w:type="dxa"/>
            <w:gridSpan w:val="2"/>
            <w:shd w:val="clear" w:color="auto" w:fill="auto"/>
            <w:tcMar>
              <w:top w:w="115" w:type="dxa"/>
              <w:left w:w="115" w:type="dxa"/>
              <w:bottom w:w="115" w:type="dxa"/>
              <w:right w:w="115" w:type="dxa"/>
            </w:tcMar>
            <w:vAlign w:val="center"/>
          </w:tcPr>
          <w:p w14:paraId="0471366E" w14:textId="77777777" w:rsidR="00017EB1" w:rsidRPr="005E134D" w:rsidRDefault="00017EB1" w:rsidP="00754368">
            <w:pPr>
              <w:keepNext/>
              <w:keepLines/>
              <w:rPr>
                <w:color w:val="000000"/>
              </w:rPr>
            </w:pPr>
            <w:r w:rsidRPr="005E134D">
              <w:t>1E-5 –&gt; 1E-4</w:t>
            </w:r>
          </w:p>
        </w:tc>
        <w:tc>
          <w:tcPr>
            <w:tcW w:w="1839" w:type="dxa"/>
            <w:gridSpan w:val="2"/>
            <w:shd w:val="clear" w:color="auto" w:fill="auto"/>
            <w:tcMar>
              <w:top w:w="115" w:type="dxa"/>
              <w:left w:w="115" w:type="dxa"/>
              <w:bottom w:w="115" w:type="dxa"/>
              <w:right w:w="115" w:type="dxa"/>
            </w:tcMar>
            <w:vAlign w:val="center"/>
          </w:tcPr>
          <w:p w14:paraId="0471366F" w14:textId="77777777" w:rsidR="00017EB1" w:rsidRPr="005E134D" w:rsidRDefault="00017EB1" w:rsidP="00754368">
            <w:pPr>
              <w:keepNext/>
              <w:keepLines/>
              <w:rPr>
                <w:color w:val="000000"/>
              </w:rPr>
            </w:pPr>
            <w:r w:rsidRPr="005E134D">
              <w:t>CLERP &gt; 1E-4</w:t>
            </w:r>
          </w:p>
        </w:tc>
      </w:tr>
      <w:tr w:rsidR="00017EB1" w:rsidRPr="006171FE" w14:paraId="04713673" w14:textId="77777777" w:rsidTr="00B16BAF">
        <w:trPr>
          <w:trHeight w:hRule="exact" w:val="432"/>
        </w:trPr>
        <w:tc>
          <w:tcPr>
            <w:tcW w:w="2769" w:type="dxa"/>
            <w:gridSpan w:val="2"/>
            <w:shd w:val="pct25" w:color="auto" w:fill="auto"/>
            <w:tcMar>
              <w:top w:w="115" w:type="dxa"/>
              <w:left w:w="115" w:type="dxa"/>
              <w:bottom w:w="115" w:type="dxa"/>
              <w:right w:w="115" w:type="dxa"/>
            </w:tcMar>
            <w:vAlign w:val="center"/>
          </w:tcPr>
          <w:p w14:paraId="04713671" w14:textId="77777777" w:rsidR="00017EB1" w:rsidRPr="005E134D" w:rsidRDefault="00017EB1" w:rsidP="00754368">
            <w:pPr>
              <w:keepNext/>
              <w:keepLines/>
              <w:tabs>
                <w:tab w:val="left" w:pos="274"/>
                <w:tab w:val="left" w:pos="806"/>
                <w:tab w:val="left" w:pos="1440"/>
                <w:tab w:val="left" w:pos="2074"/>
                <w:tab w:val="left" w:pos="2707"/>
              </w:tabs>
              <w:jc w:val="center"/>
              <w:rPr>
                <w:bCs/>
                <w:color w:val="000000"/>
                <w:sz w:val="20"/>
                <w:szCs w:val="20"/>
              </w:rPr>
            </w:pPr>
            <w:r w:rsidRPr="005E134D">
              <w:rPr>
                <w:bCs/>
                <w:color w:val="000000"/>
                <w:sz w:val="20"/>
                <w:szCs w:val="20"/>
              </w:rPr>
              <w:t xml:space="preserve">No </w:t>
            </w:r>
            <w:r w:rsidR="00EA60E6" w:rsidRPr="005E134D">
              <w:rPr>
                <w:bCs/>
                <w:color w:val="000000"/>
                <w:sz w:val="20"/>
                <w:szCs w:val="20"/>
              </w:rPr>
              <w:t>Additional Inspection</w:t>
            </w:r>
          </w:p>
        </w:tc>
        <w:tc>
          <w:tcPr>
            <w:tcW w:w="6424" w:type="dxa"/>
            <w:gridSpan w:val="6"/>
            <w:shd w:val="clear" w:color="auto" w:fill="auto"/>
            <w:tcMar>
              <w:top w:w="115" w:type="dxa"/>
              <w:left w:w="115" w:type="dxa"/>
              <w:bottom w:w="115" w:type="dxa"/>
              <w:right w:w="115" w:type="dxa"/>
            </w:tcMar>
            <w:vAlign w:val="center"/>
          </w:tcPr>
          <w:p w14:paraId="04713672" w14:textId="77777777" w:rsidR="00017EB1" w:rsidRPr="005E134D" w:rsidRDefault="00017EB1" w:rsidP="00754368">
            <w:pPr>
              <w:keepNext/>
              <w:keepLines/>
              <w:tabs>
                <w:tab w:val="left" w:pos="274"/>
                <w:tab w:val="left" w:pos="806"/>
                <w:tab w:val="left" w:pos="1440"/>
                <w:tab w:val="left" w:pos="2074"/>
                <w:tab w:val="left" w:pos="2707"/>
              </w:tabs>
              <w:rPr>
                <w:color w:val="000000"/>
              </w:rPr>
            </w:pPr>
          </w:p>
        </w:tc>
      </w:tr>
      <w:tr w:rsidR="00017EB1" w:rsidRPr="006171FE" w14:paraId="04713677" w14:textId="77777777" w:rsidTr="00B16BAF">
        <w:trPr>
          <w:trHeight w:hRule="exact" w:val="432"/>
        </w:trPr>
        <w:tc>
          <w:tcPr>
            <w:tcW w:w="1838" w:type="dxa"/>
            <w:tcBorders>
              <w:bottom w:val="nil"/>
            </w:tcBorders>
            <w:tcMar>
              <w:top w:w="115" w:type="dxa"/>
              <w:left w:w="115" w:type="dxa"/>
              <w:bottom w:w="115" w:type="dxa"/>
              <w:right w:w="115" w:type="dxa"/>
            </w:tcMar>
            <w:vAlign w:val="center"/>
          </w:tcPr>
          <w:p w14:paraId="04713674" w14:textId="77777777" w:rsidR="00017EB1" w:rsidRPr="006171FE" w:rsidRDefault="00017EB1" w:rsidP="00754368">
            <w:pPr>
              <w:keepNext/>
              <w:keepLines/>
              <w:tabs>
                <w:tab w:val="left" w:pos="274"/>
                <w:tab w:val="left" w:pos="806"/>
                <w:tab w:val="left" w:pos="1440"/>
                <w:tab w:val="left" w:pos="2074"/>
                <w:tab w:val="left" w:pos="2707"/>
              </w:tabs>
              <w:jc w:val="center"/>
              <w:rPr>
                <w:b/>
                <w:color w:val="000000"/>
              </w:rPr>
            </w:pPr>
          </w:p>
        </w:tc>
        <w:tc>
          <w:tcPr>
            <w:tcW w:w="3677" w:type="dxa"/>
            <w:gridSpan w:val="3"/>
            <w:shd w:val="pct25" w:color="auto" w:fill="auto"/>
            <w:tcMar>
              <w:top w:w="115" w:type="dxa"/>
              <w:left w:w="115" w:type="dxa"/>
              <w:bottom w:w="115" w:type="dxa"/>
              <w:right w:w="115" w:type="dxa"/>
            </w:tcMar>
            <w:vAlign w:val="center"/>
          </w:tcPr>
          <w:p w14:paraId="04713675" w14:textId="77777777" w:rsidR="00017EB1" w:rsidRPr="005E134D" w:rsidRDefault="00017EB1" w:rsidP="00754368">
            <w:pPr>
              <w:keepNext/>
              <w:keepLines/>
              <w:tabs>
                <w:tab w:val="left" w:pos="274"/>
                <w:tab w:val="left" w:pos="806"/>
                <w:tab w:val="left" w:pos="1440"/>
                <w:tab w:val="left" w:pos="2074"/>
                <w:tab w:val="left" w:pos="2707"/>
              </w:tabs>
              <w:jc w:val="center"/>
              <w:rPr>
                <w:color w:val="000000"/>
              </w:rPr>
            </w:pPr>
            <w:r w:rsidRPr="005E134D">
              <w:rPr>
                <w:color w:val="000000"/>
              </w:rPr>
              <w:t>SI</w:t>
            </w:r>
          </w:p>
        </w:tc>
        <w:tc>
          <w:tcPr>
            <w:tcW w:w="3678" w:type="dxa"/>
            <w:gridSpan w:val="4"/>
            <w:tcBorders>
              <w:top w:val="nil"/>
            </w:tcBorders>
            <w:shd w:val="clear" w:color="auto" w:fill="auto"/>
            <w:tcMar>
              <w:top w:w="115" w:type="dxa"/>
              <w:left w:w="115" w:type="dxa"/>
              <w:bottom w:w="115" w:type="dxa"/>
              <w:right w:w="115" w:type="dxa"/>
            </w:tcMar>
            <w:vAlign w:val="center"/>
          </w:tcPr>
          <w:p w14:paraId="04713676" w14:textId="77777777" w:rsidR="00017EB1" w:rsidRPr="005E134D" w:rsidRDefault="00017EB1" w:rsidP="00754368">
            <w:pPr>
              <w:keepNext/>
              <w:keepLines/>
              <w:tabs>
                <w:tab w:val="left" w:pos="274"/>
                <w:tab w:val="left" w:pos="806"/>
                <w:tab w:val="left" w:pos="1440"/>
                <w:tab w:val="left" w:pos="2074"/>
                <w:tab w:val="left" w:pos="2707"/>
              </w:tabs>
              <w:rPr>
                <w:color w:val="000000"/>
              </w:rPr>
            </w:pPr>
          </w:p>
        </w:tc>
      </w:tr>
      <w:tr w:rsidR="00017EB1" w:rsidRPr="006171FE" w14:paraId="0471367B" w14:textId="77777777" w:rsidTr="00B16BAF">
        <w:trPr>
          <w:trHeight w:hRule="exact" w:val="432"/>
        </w:trPr>
        <w:tc>
          <w:tcPr>
            <w:tcW w:w="3677" w:type="dxa"/>
            <w:gridSpan w:val="3"/>
            <w:tcBorders>
              <w:bottom w:val="nil"/>
            </w:tcBorders>
            <w:tcMar>
              <w:top w:w="115" w:type="dxa"/>
              <w:left w:w="115" w:type="dxa"/>
              <w:bottom w:w="115" w:type="dxa"/>
              <w:right w:w="115" w:type="dxa"/>
            </w:tcMar>
            <w:vAlign w:val="center"/>
          </w:tcPr>
          <w:p w14:paraId="04713678" w14:textId="77777777" w:rsidR="00017EB1" w:rsidRPr="006171FE" w:rsidRDefault="00017EB1" w:rsidP="00754368">
            <w:pPr>
              <w:keepNext/>
              <w:keepLines/>
              <w:tabs>
                <w:tab w:val="left" w:pos="274"/>
                <w:tab w:val="left" w:pos="806"/>
                <w:tab w:val="left" w:pos="1440"/>
                <w:tab w:val="left" w:pos="2074"/>
                <w:tab w:val="left" w:pos="2707"/>
              </w:tabs>
              <w:jc w:val="center"/>
              <w:rPr>
                <w:b/>
                <w:color w:val="000000"/>
              </w:rPr>
            </w:pPr>
          </w:p>
        </w:tc>
        <w:tc>
          <w:tcPr>
            <w:tcW w:w="4582" w:type="dxa"/>
            <w:gridSpan w:val="4"/>
            <w:shd w:val="pct25" w:color="auto" w:fill="auto"/>
            <w:tcMar>
              <w:top w:w="115" w:type="dxa"/>
              <w:left w:w="115" w:type="dxa"/>
              <w:bottom w:w="115" w:type="dxa"/>
              <w:right w:w="115" w:type="dxa"/>
            </w:tcMar>
            <w:vAlign w:val="center"/>
          </w:tcPr>
          <w:p w14:paraId="04713679" w14:textId="77777777" w:rsidR="00017EB1" w:rsidRPr="005E134D" w:rsidRDefault="00017EB1" w:rsidP="00754368">
            <w:pPr>
              <w:keepNext/>
              <w:keepLines/>
              <w:tabs>
                <w:tab w:val="left" w:pos="274"/>
                <w:tab w:val="left" w:pos="806"/>
                <w:tab w:val="left" w:pos="1440"/>
                <w:tab w:val="left" w:pos="2074"/>
                <w:tab w:val="left" w:pos="2707"/>
              </w:tabs>
              <w:jc w:val="center"/>
              <w:rPr>
                <w:color w:val="000000"/>
              </w:rPr>
            </w:pPr>
            <w:r w:rsidRPr="005E134D">
              <w:rPr>
                <w:color w:val="000000"/>
              </w:rPr>
              <w:t>AIT</w:t>
            </w:r>
          </w:p>
        </w:tc>
        <w:tc>
          <w:tcPr>
            <w:tcW w:w="934" w:type="dxa"/>
            <w:tcBorders>
              <w:top w:val="nil"/>
            </w:tcBorders>
            <w:shd w:val="clear" w:color="auto" w:fill="auto"/>
            <w:tcMar>
              <w:top w:w="115" w:type="dxa"/>
              <w:left w:w="115" w:type="dxa"/>
              <w:bottom w:w="115" w:type="dxa"/>
              <w:right w:w="115" w:type="dxa"/>
            </w:tcMar>
            <w:vAlign w:val="center"/>
          </w:tcPr>
          <w:p w14:paraId="0471367A" w14:textId="77777777" w:rsidR="00017EB1" w:rsidRPr="004A3B99" w:rsidRDefault="00017EB1" w:rsidP="00754368">
            <w:pPr>
              <w:keepNext/>
              <w:keepLines/>
              <w:tabs>
                <w:tab w:val="left" w:pos="274"/>
                <w:tab w:val="left" w:pos="806"/>
                <w:tab w:val="left" w:pos="1440"/>
                <w:tab w:val="left" w:pos="2074"/>
                <w:tab w:val="left" w:pos="2707"/>
              </w:tabs>
              <w:rPr>
                <w:b/>
                <w:color w:val="000000"/>
              </w:rPr>
            </w:pPr>
          </w:p>
        </w:tc>
      </w:tr>
      <w:tr w:rsidR="00017EB1" w:rsidRPr="006171FE" w14:paraId="0471367E" w14:textId="77777777" w:rsidTr="00B16BAF">
        <w:trPr>
          <w:trHeight w:hRule="exact" w:val="432"/>
        </w:trPr>
        <w:tc>
          <w:tcPr>
            <w:tcW w:w="6459" w:type="dxa"/>
            <w:gridSpan w:val="5"/>
            <w:tcMar>
              <w:top w:w="115" w:type="dxa"/>
              <w:left w:w="115" w:type="dxa"/>
              <w:bottom w:w="115" w:type="dxa"/>
              <w:right w:w="115" w:type="dxa"/>
            </w:tcMar>
            <w:vAlign w:val="center"/>
          </w:tcPr>
          <w:p w14:paraId="0471367C" w14:textId="77777777" w:rsidR="00017EB1" w:rsidRPr="005E134D" w:rsidRDefault="00017EB1" w:rsidP="00754368">
            <w:pPr>
              <w:keepNext/>
              <w:keepLines/>
              <w:tabs>
                <w:tab w:val="left" w:pos="274"/>
                <w:tab w:val="left" w:pos="806"/>
                <w:tab w:val="left" w:pos="1440"/>
                <w:tab w:val="left" w:pos="2074"/>
                <w:tab w:val="left" w:pos="2707"/>
              </w:tabs>
              <w:jc w:val="center"/>
              <w:rPr>
                <w:color w:val="000000"/>
              </w:rPr>
            </w:pPr>
          </w:p>
        </w:tc>
        <w:tc>
          <w:tcPr>
            <w:tcW w:w="2734" w:type="dxa"/>
            <w:gridSpan w:val="3"/>
            <w:shd w:val="pct25" w:color="auto" w:fill="auto"/>
            <w:tcMar>
              <w:top w:w="115" w:type="dxa"/>
              <w:left w:w="115" w:type="dxa"/>
              <w:bottom w:w="115" w:type="dxa"/>
              <w:right w:w="115" w:type="dxa"/>
            </w:tcMar>
            <w:vAlign w:val="center"/>
          </w:tcPr>
          <w:p w14:paraId="0471367D" w14:textId="3931EF82" w:rsidR="00017EB1" w:rsidRPr="005E134D" w:rsidRDefault="00790A05" w:rsidP="00754368">
            <w:pPr>
              <w:keepNext/>
              <w:keepLines/>
              <w:tabs>
                <w:tab w:val="left" w:pos="274"/>
                <w:tab w:val="left" w:pos="806"/>
                <w:tab w:val="left" w:pos="1440"/>
                <w:tab w:val="left" w:pos="2074"/>
                <w:tab w:val="left" w:pos="2707"/>
              </w:tabs>
              <w:jc w:val="center"/>
              <w:rPr>
                <w:color w:val="000000"/>
              </w:rPr>
            </w:pPr>
            <w:r w:rsidRPr="005E134D">
              <w:rPr>
                <w:color w:val="000000"/>
              </w:rPr>
              <w:t>I</w:t>
            </w:r>
            <w:r>
              <w:rPr>
                <w:color w:val="000000"/>
              </w:rPr>
              <w:t>IT</w:t>
            </w:r>
          </w:p>
        </w:tc>
      </w:tr>
    </w:tbl>
    <w:p w14:paraId="0471367F" w14:textId="77777777" w:rsidR="00017EB1" w:rsidRPr="001C6FC7" w:rsidRDefault="00017EB1" w:rsidP="00FF4701">
      <w:pPr>
        <w:tabs>
          <w:tab w:val="left" w:pos="274"/>
          <w:tab w:val="left" w:pos="806"/>
          <w:tab w:val="left" w:pos="1440"/>
          <w:tab w:val="left" w:pos="2074"/>
          <w:tab w:val="left" w:pos="2707"/>
        </w:tabs>
        <w:spacing w:after="240"/>
        <w:rPr>
          <w:b/>
          <w:bCs/>
          <w:color w:val="000000"/>
        </w:rPr>
      </w:pPr>
    </w:p>
    <w:p w14:paraId="64E555E8" w14:textId="22463622" w:rsidR="004C7B1E" w:rsidRDefault="004C7B1E" w:rsidP="001A6D00">
      <w:pPr>
        <w:pStyle w:val="BodyText3"/>
      </w:pPr>
      <w:r w:rsidRPr="00DD696E">
        <w:t>If the risk assessment is ≥1E-5 CCDP or ≥1E-6 CLERP, regional management will promptly contact NRR (</w:t>
      </w:r>
      <w:ins w:id="52" w:author="Author">
        <w:r w:rsidR="007443F0">
          <w:t>DOR</w:t>
        </w:r>
        <w:r w:rsidR="00726D66">
          <w:t>L PM</w:t>
        </w:r>
        <w:r w:rsidR="00637A52">
          <w:t xml:space="preserve">, </w:t>
        </w:r>
        <w:r w:rsidR="00726D66">
          <w:t>IMC 0309 owner</w:t>
        </w:r>
        <w:r w:rsidR="00637A52">
          <w:t>, and APOB</w:t>
        </w:r>
      </w:ins>
      <w:r w:rsidRPr="00DD696E">
        <w:t xml:space="preserve">), as coordination with headquarters will be necessary (see </w:t>
      </w:r>
      <w:r w:rsidR="00076AC2">
        <w:t>Figure</w:t>
      </w:r>
      <w:r w:rsidRPr="00DD696E">
        <w:t xml:space="preserve"> 1 and </w:t>
      </w:r>
      <w:r w:rsidR="007B25B1">
        <w:t>Section</w:t>
      </w:r>
      <w:r w:rsidRPr="00DD696E">
        <w:t xml:space="preserve"> 04.05).</w:t>
      </w:r>
    </w:p>
    <w:p w14:paraId="4D1D82CB" w14:textId="77777777" w:rsidR="004C7B1E" w:rsidRDefault="004C7B1E" w:rsidP="001A6D00">
      <w:pPr>
        <w:pStyle w:val="BodyText3"/>
      </w:pPr>
      <w:r>
        <w:t>In some cases, the adequacy of risk assessment models, assumptions, and uncertainties may make it difficult to numerically quantify risk. In such cases, recommendations should rely on the deterministic criteria and the NRC’s current understanding of the event and its causes.</w:t>
      </w:r>
    </w:p>
    <w:p w14:paraId="66CC3C81" w14:textId="71391AA4" w:rsidR="00B3044F" w:rsidRDefault="00D96AD1" w:rsidP="00347151">
      <w:pPr>
        <w:pStyle w:val="Heading2"/>
        <w:keepLines/>
      </w:pPr>
      <w:bookmarkStart w:id="53" w:name="_Toc143870869"/>
      <w:bookmarkStart w:id="54" w:name="_Toc188457715"/>
      <w:r w:rsidRPr="00486F00">
        <w:rPr>
          <w:rStyle w:val="StyleBlack"/>
        </w:rPr>
        <w:lastRenderedPageBreak/>
        <w:t>04.04</w:t>
      </w:r>
      <w:r w:rsidRPr="00486F00">
        <w:rPr>
          <w:rStyle w:val="StyleBlack"/>
        </w:rPr>
        <w:tab/>
      </w:r>
      <w:r w:rsidR="005F2177">
        <w:rPr>
          <w:u w:val="single"/>
        </w:rPr>
        <w:t>Determin</w:t>
      </w:r>
      <w:r w:rsidR="0003506C">
        <w:rPr>
          <w:u w:val="single"/>
        </w:rPr>
        <w:t>istic</w:t>
      </w:r>
      <w:r w:rsidR="005F2177" w:rsidRPr="003D3B3F">
        <w:rPr>
          <w:u w:val="single"/>
        </w:rPr>
        <w:t xml:space="preserve"> </w:t>
      </w:r>
      <w:r w:rsidRPr="003D3B3F">
        <w:rPr>
          <w:u w:val="single"/>
        </w:rPr>
        <w:t xml:space="preserve">Factors </w:t>
      </w:r>
      <w:r w:rsidR="0003506C">
        <w:rPr>
          <w:u w:val="single"/>
        </w:rPr>
        <w:t>for Reactive Inspections</w:t>
      </w:r>
      <w:bookmarkEnd w:id="53"/>
      <w:bookmarkEnd w:id="54"/>
    </w:p>
    <w:p w14:paraId="0471368F" w14:textId="3BF95312" w:rsidR="00D96AD1" w:rsidRPr="00486F00" w:rsidRDefault="00D96AD1" w:rsidP="00B44F91">
      <w:pPr>
        <w:pStyle w:val="BodyText3"/>
        <w:rPr>
          <w:rStyle w:val="StyleBlack"/>
        </w:rPr>
      </w:pPr>
      <w:r w:rsidRPr="00486F00">
        <w:rPr>
          <w:rStyle w:val="StyleBlack"/>
        </w:rPr>
        <w:t xml:space="preserve">In addition to the significant events </w:t>
      </w:r>
      <w:r w:rsidR="00DB4221" w:rsidRPr="00486F00">
        <w:rPr>
          <w:rStyle w:val="StyleBlack"/>
        </w:rPr>
        <w:t xml:space="preserve">at power reactors </w:t>
      </w:r>
      <w:r w:rsidRPr="00486F00">
        <w:rPr>
          <w:rStyle w:val="StyleBlack"/>
        </w:rPr>
        <w:t xml:space="preserve">discussed in </w:t>
      </w:r>
      <w:r w:rsidR="007B25B1">
        <w:rPr>
          <w:rStyle w:val="StyleBlack"/>
        </w:rPr>
        <w:t>Section</w:t>
      </w:r>
      <w:r w:rsidR="00DA75F3">
        <w:rPr>
          <w:rStyle w:val="StyleBlack"/>
        </w:rPr>
        <w:t> </w:t>
      </w:r>
      <w:r w:rsidRPr="00486F00">
        <w:rPr>
          <w:rStyle w:val="StyleBlack"/>
        </w:rPr>
        <w:t>04.03, there are other significant events (related to reactor safety, radiation safety, or safeguards and security) that may occur at an NRC-licensed facility.</w:t>
      </w:r>
      <w:r w:rsidR="00867053" w:rsidRPr="00486F00">
        <w:rPr>
          <w:rStyle w:val="StyleBlack"/>
        </w:rPr>
        <w:t xml:space="preserve"> </w:t>
      </w:r>
      <w:r w:rsidRPr="00486F00">
        <w:rPr>
          <w:rStyle w:val="StyleBlack"/>
        </w:rPr>
        <w:t>The factors that cause these other types of incidents are not necessarily part of a licensee</w:t>
      </w:r>
      <w:r w:rsidR="00B46AC0">
        <w:rPr>
          <w:rStyle w:val="StyleBlack"/>
        </w:rPr>
        <w:t>’</w:t>
      </w:r>
      <w:r w:rsidRPr="00486F00">
        <w:rPr>
          <w:rStyle w:val="StyleBlack"/>
        </w:rPr>
        <w:t>s probabilistic risk assessment (PRA) model, and their risk significance</w:t>
      </w:r>
      <w:r w:rsidR="00A74136">
        <w:rPr>
          <w:rStyle w:val="StyleBlack"/>
        </w:rPr>
        <w:t xml:space="preserve"> may not </w:t>
      </w:r>
      <w:r w:rsidRPr="00486F00">
        <w:rPr>
          <w:rStyle w:val="StyleBlack"/>
        </w:rPr>
        <w:t xml:space="preserve">be </w:t>
      </w:r>
      <w:r w:rsidR="00DA5F23">
        <w:rPr>
          <w:rStyle w:val="StyleBlack"/>
        </w:rPr>
        <w:t>ea</w:t>
      </w:r>
      <w:r w:rsidR="00A74136">
        <w:rPr>
          <w:rStyle w:val="StyleBlack"/>
        </w:rPr>
        <w:t xml:space="preserve">sily </w:t>
      </w:r>
      <w:r w:rsidRPr="00486F00">
        <w:rPr>
          <w:rStyle w:val="StyleBlack"/>
        </w:rPr>
        <w:t>quantified.</w:t>
      </w:r>
      <w:r w:rsidR="00867053" w:rsidRPr="00486F00">
        <w:rPr>
          <w:rStyle w:val="StyleBlack"/>
        </w:rPr>
        <w:t xml:space="preserve"> </w:t>
      </w:r>
      <w:r w:rsidRPr="00486F00">
        <w:rPr>
          <w:rStyle w:val="StyleBlack"/>
        </w:rPr>
        <w:t xml:space="preserve">Therefore, the incidents must be examined </w:t>
      </w:r>
      <w:r w:rsidR="0039679F">
        <w:rPr>
          <w:rStyle w:val="StyleBlack"/>
        </w:rPr>
        <w:t>using</w:t>
      </w:r>
      <w:r w:rsidRPr="00486F00">
        <w:rPr>
          <w:rStyle w:val="StyleBlack"/>
        </w:rPr>
        <w:t xml:space="preserve"> deterministic criteria</w:t>
      </w:r>
      <w:r w:rsidR="001B7885">
        <w:rPr>
          <w:rStyle w:val="StyleBlack"/>
        </w:rPr>
        <w:t>, considering safety</w:t>
      </w:r>
      <w:r w:rsidR="0093463D">
        <w:rPr>
          <w:rStyle w:val="StyleBlack"/>
        </w:rPr>
        <w:t>,</w:t>
      </w:r>
      <w:r w:rsidR="001B7885">
        <w:rPr>
          <w:rStyle w:val="StyleBlack"/>
        </w:rPr>
        <w:t xml:space="preserve"> margin,</w:t>
      </w:r>
      <w:r w:rsidRPr="00486F00">
        <w:rPr>
          <w:rStyle w:val="StyleBlack"/>
        </w:rPr>
        <w:t xml:space="preserve"> </w:t>
      </w:r>
      <w:r w:rsidR="0093463D">
        <w:rPr>
          <w:rStyle w:val="StyleBlack"/>
        </w:rPr>
        <w:t xml:space="preserve">defense in depth, and additional factors </w:t>
      </w:r>
      <w:r w:rsidRPr="00486F00">
        <w:rPr>
          <w:rStyle w:val="StyleBlack"/>
        </w:rPr>
        <w:t>when deciding on the appropriate level of reactive inspection.</w:t>
      </w:r>
      <w:r w:rsidR="00867053" w:rsidRPr="00486F00">
        <w:rPr>
          <w:rStyle w:val="StyleBlack"/>
        </w:rPr>
        <w:t xml:space="preserve"> </w:t>
      </w:r>
      <w:r w:rsidR="002C6D21">
        <w:rPr>
          <w:rStyle w:val="StyleBlack"/>
        </w:rPr>
        <w:t xml:space="preserve">The NRC also considers </w:t>
      </w:r>
      <w:r w:rsidR="00AA761F">
        <w:rPr>
          <w:rStyle w:val="StyleBlack"/>
        </w:rPr>
        <w:t xml:space="preserve">additional </w:t>
      </w:r>
      <w:r w:rsidRPr="00486F00">
        <w:rPr>
          <w:rStyle w:val="StyleBlack"/>
        </w:rPr>
        <w:t xml:space="preserve">factors such as openness, public interest, and public safety </w:t>
      </w:r>
      <w:r w:rsidR="00C716DE">
        <w:rPr>
          <w:rStyle w:val="StyleBlack"/>
        </w:rPr>
        <w:t>as appropriate</w:t>
      </w:r>
      <w:r w:rsidRPr="00486F00">
        <w:rPr>
          <w:rStyle w:val="StyleBlack"/>
        </w:rPr>
        <w:t xml:space="preserve"> when deciding whether to dispatch an IIT, AIT, or SI.</w:t>
      </w:r>
      <w:r w:rsidR="00867053" w:rsidRPr="00486F00">
        <w:rPr>
          <w:rStyle w:val="StyleBlack"/>
        </w:rPr>
        <w:t xml:space="preserve"> </w:t>
      </w:r>
      <w:r w:rsidRPr="00486F00">
        <w:rPr>
          <w:rStyle w:val="StyleBlack"/>
        </w:rPr>
        <w:t xml:space="preserve">These additional deterministic criteria are listed in </w:t>
      </w:r>
      <w:r w:rsidR="007B25B1">
        <w:rPr>
          <w:rStyle w:val="StyleBlack"/>
        </w:rPr>
        <w:t>Section</w:t>
      </w:r>
      <w:r w:rsidR="00DA75F3">
        <w:rPr>
          <w:rStyle w:val="StyleBlack"/>
        </w:rPr>
        <w:t> </w:t>
      </w:r>
      <w:r w:rsidRPr="00486F00">
        <w:rPr>
          <w:rStyle w:val="StyleBlack"/>
        </w:rPr>
        <w:t>04.05 (and in Enclosure</w:t>
      </w:r>
      <w:r w:rsidR="00A906A8" w:rsidRPr="00486F00">
        <w:rPr>
          <w:rStyle w:val="StyleBlack"/>
        </w:rPr>
        <w:t> </w:t>
      </w:r>
      <w:r w:rsidRPr="00486F00">
        <w:rPr>
          <w:rStyle w:val="StyleBlack"/>
        </w:rPr>
        <w:t>2).</w:t>
      </w:r>
      <w:r w:rsidR="00867053" w:rsidRPr="00486F00">
        <w:rPr>
          <w:rStyle w:val="StyleBlack"/>
        </w:rPr>
        <w:t xml:space="preserve"> </w:t>
      </w:r>
      <w:r w:rsidR="0067476D">
        <w:rPr>
          <w:rStyle w:val="StyleBlack"/>
        </w:rPr>
        <w:t xml:space="preserve">Tables 4, 5, and 6 list </w:t>
      </w:r>
      <w:r w:rsidR="00884D7D">
        <w:rPr>
          <w:rStyle w:val="StyleBlack"/>
        </w:rPr>
        <w:t xml:space="preserve">these additional deterministic criteria. </w:t>
      </w:r>
      <w:r w:rsidRPr="00486F00">
        <w:rPr>
          <w:rStyle w:val="StyleBlack"/>
        </w:rPr>
        <w:t xml:space="preserve">They are organized </w:t>
      </w:r>
      <w:r w:rsidR="006B0E00">
        <w:rPr>
          <w:rStyle w:val="StyleBlack"/>
        </w:rPr>
        <w:t xml:space="preserve">by </w:t>
      </w:r>
      <w:r w:rsidR="00884D7D">
        <w:rPr>
          <w:rStyle w:val="StyleBlack"/>
        </w:rPr>
        <w:t xml:space="preserve">incident </w:t>
      </w:r>
      <w:r w:rsidRPr="00486F00">
        <w:rPr>
          <w:rStyle w:val="StyleBlack"/>
        </w:rPr>
        <w:t xml:space="preserve">type (reactor safety, radiation safety, safeguards/security) and by </w:t>
      </w:r>
      <w:r w:rsidR="00FE1B22">
        <w:rPr>
          <w:rStyle w:val="StyleBlack"/>
        </w:rPr>
        <w:t>the</w:t>
      </w:r>
      <w:r w:rsidRPr="00486F00">
        <w:rPr>
          <w:rStyle w:val="StyleBlack"/>
        </w:rPr>
        <w:t xml:space="preserve"> reactive </w:t>
      </w:r>
      <w:r w:rsidR="00075E07" w:rsidRPr="00486F00">
        <w:rPr>
          <w:rStyle w:val="StyleBlack"/>
        </w:rPr>
        <w:t>inspection warrant</w:t>
      </w:r>
      <w:r w:rsidR="00FE1B22">
        <w:rPr>
          <w:rStyle w:val="StyleBlack"/>
        </w:rPr>
        <w:t>ed</w:t>
      </w:r>
      <w:r w:rsidR="00075E07" w:rsidRPr="00486F00">
        <w:rPr>
          <w:rStyle w:val="StyleBlack"/>
        </w:rPr>
        <w:t>.</w:t>
      </w:r>
    </w:p>
    <w:p w14:paraId="4D41FAEB" w14:textId="77777777" w:rsidR="006605D5" w:rsidRPr="00DD696E" w:rsidRDefault="006605D5" w:rsidP="00B44F91">
      <w:pPr>
        <w:pStyle w:val="BodyText3"/>
        <w:rPr>
          <w:color w:val="000000"/>
        </w:rPr>
      </w:pPr>
      <w:r w:rsidRPr="00DD696E">
        <w:rPr>
          <w:color w:val="000000"/>
        </w:rPr>
        <w:t>For these criteria, no quantitative risk assessment is required, and meeting any one of the deterministic criteria is the basis for considering an IIT, AIT, or SI (as specified) informed by consideration of safety, margin, defense in depth, and additional factors.</w:t>
      </w:r>
    </w:p>
    <w:p w14:paraId="4303960A" w14:textId="77777777" w:rsidR="008843C6" w:rsidRPr="00DD696E" w:rsidRDefault="008843C6" w:rsidP="00A57CE5">
      <w:pPr>
        <w:pStyle w:val="TableHeadingcentered"/>
        <w:pageBreakBefore/>
        <w:rPr>
          <w:u w:val="single"/>
        </w:rPr>
      </w:pPr>
      <w:bookmarkStart w:id="55" w:name="_Toc188457716"/>
      <w:r w:rsidRPr="00DD696E">
        <w:lastRenderedPageBreak/>
        <w:t>Table 4: Reactor Safety Deterministic Criteria</w:t>
      </w:r>
      <w:bookmarkEnd w:id="55"/>
    </w:p>
    <w:tbl>
      <w:tblPr>
        <w:tblW w:w="9375" w:type="dxa"/>
        <w:tblInd w:w="60" w:type="dxa"/>
        <w:tblLayout w:type="fixed"/>
        <w:tblCellMar>
          <w:left w:w="24" w:type="dxa"/>
          <w:right w:w="24" w:type="dxa"/>
        </w:tblCellMar>
        <w:tblLook w:val="0000" w:firstRow="0" w:lastRow="0" w:firstColumn="0" w:lastColumn="0" w:noHBand="0" w:noVBand="0"/>
      </w:tblPr>
      <w:tblGrid>
        <w:gridCol w:w="825"/>
        <w:gridCol w:w="8550"/>
      </w:tblGrid>
      <w:tr w:rsidR="008843C6" w:rsidRPr="00DD696E" w14:paraId="3E2E2DB9" w14:textId="77777777" w:rsidTr="00B16BAF">
        <w:trPr>
          <w:cantSplit/>
        </w:trPr>
        <w:tc>
          <w:tcPr>
            <w:tcW w:w="9375" w:type="dxa"/>
            <w:gridSpan w:val="2"/>
            <w:tcBorders>
              <w:top w:val="double" w:sz="4" w:space="0" w:color="auto"/>
              <w:left w:val="double" w:sz="4" w:space="0" w:color="auto"/>
              <w:bottom w:val="single" w:sz="4" w:space="0" w:color="auto"/>
              <w:right w:val="double" w:sz="4" w:space="0" w:color="auto"/>
            </w:tcBorders>
            <w:tcMar>
              <w:top w:w="43" w:type="dxa"/>
              <w:left w:w="58" w:type="dxa"/>
              <w:bottom w:w="43" w:type="dxa"/>
              <w:right w:w="58" w:type="dxa"/>
            </w:tcMar>
          </w:tcPr>
          <w:p w14:paraId="7B9FD7FE" w14:textId="77777777" w:rsidR="008843C6" w:rsidRPr="00DD696E" w:rsidRDefault="008843C6">
            <w:pPr>
              <w:spacing w:before="104"/>
              <w:jc w:val="center"/>
              <w:rPr>
                <w:bCs/>
              </w:rPr>
            </w:pPr>
            <w:r w:rsidRPr="00DD696E">
              <w:rPr>
                <w:bCs/>
              </w:rPr>
              <w:t>Reactor Safety</w:t>
            </w:r>
            <w:r>
              <w:rPr>
                <w:bCs/>
              </w:rPr>
              <w:t>—</w:t>
            </w:r>
            <w:r w:rsidRPr="00DD696E">
              <w:rPr>
                <w:bCs/>
              </w:rPr>
              <w:t xml:space="preserve">Deterministic Criteria </w:t>
            </w:r>
          </w:p>
        </w:tc>
      </w:tr>
      <w:tr w:rsidR="008843C6" w:rsidRPr="00562C86" w14:paraId="7DD134F4" w14:textId="77777777" w:rsidTr="00B16BAF">
        <w:trPr>
          <w:cantSplit/>
        </w:trPr>
        <w:tc>
          <w:tcPr>
            <w:tcW w:w="825" w:type="dxa"/>
            <w:tcBorders>
              <w:top w:val="double" w:sz="4" w:space="0" w:color="auto"/>
              <w:left w:val="double" w:sz="4" w:space="0" w:color="auto"/>
              <w:bottom w:val="single" w:sz="4" w:space="0" w:color="auto"/>
              <w:right w:val="single" w:sz="4" w:space="0" w:color="auto"/>
            </w:tcBorders>
            <w:tcMar>
              <w:top w:w="43" w:type="dxa"/>
              <w:left w:w="58" w:type="dxa"/>
              <w:bottom w:w="43" w:type="dxa"/>
              <w:right w:w="58" w:type="dxa"/>
            </w:tcMar>
          </w:tcPr>
          <w:p w14:paraId="0C9CF531" w14:textId="77777777" w:rsidR="008843C6" w:rsidRPr="00DD696E" w:rsidRDefault="008843C6">
            <w:pPr>
              <w:spacing w:before="104"/>
              <w:jc w:val="center"/>
              <w:rPr>
                <w:bCs/>
              </w:rPr>
            </w:pPr>
            <w:r w:rsidRPr="00DD696E">
              <w:rPr>
                <w:bCs/>
              </w:rPr>
              <w:t>Criteria</w:t>
            </w:r>
          </w:p>
        </w:tc>
        <w:tc>
          <w:tcPr>
            <w:tcW w:w="8550" w:type="dxa"/>
            <w:tcBorders>
              <w:top w:val="double" w:sz="4" w:space="0" w:color="auto"/>
              <w:left w:val="single" w:sz="6" w:space="0" w:color="000000"/>
              <w:bottom w:val="single" w:sz="4" w:space="0" w:color="auto"/>
              <w:right w:val="double" w:sz="4" w:space="0" w:color="auto"/>
            </w:tcBorders>
            <w:tcMar>
              <w:top w:w="43" w:type="dxa"/>
              <w:left w:w="58" w:type="dxa"/>
              <w:bottom w:w="43" w:type="dxa"/>
              <w:right w:w="58" w:type="dxa"/>
            </w:tcMar>
          </w:tcPr>
          <w:p w14:paraId="7C770A40" w14:textId="77777777" w:rsidR="008843C6" w:rsidRPr="00562C86" w:rsidRDefault="008843C6">
            <w:pPr>
              <w:spacing w:before="104"/>
              <w:jc w:val="center"/>
            </w:pPr>
            <w:r w:rsidRPr="00DD696E">
              <w:rPr>
                <w:bCs/>
              </w:rPr>
              <w:t>Consider IIT</w:t>
            </w:r>
          </w:p>
        </w:tc>
      </w:tr>
      <w:tr w:rsidR="008843C6" w:rsidRPr="006171FE" w14:paraId="33287876" w14:textId="77777777" w:rsidTr="00B16BAF">
        <w:trPr>
          <w:cantSplit/>
          <w:trHeight w:val="255"/>
        </w:trPr>
        <w:tc>
          <w:tcPr>
            <w:tcW w:w="825"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5DE970A5" w14:textId="77777777" w:rsidR="008843C6" w:rsidRDefault="008843C6">
            <w:pPr>
              <w:spacing w:before="104"/>
              <w:jc w:val="center"/>
            </w:pPr>
            <w:r>
              <w:t>1</w:t>
            </w:r>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5F935B75" w14:textId="2B23E142" w:rsidR="008843C6" w:rsidRPr="006171FE" w:rsidRDefault="008843C6" w:rsidP="008843C6">
            <w:pPr>
              <w:spacing w:before="104"/>
            </w:pPr>
            <w:r w:rsidRPr="008843C6">
              <w:rPr>
                <w:color w:val="000000"/>
              </w:rPr>
              <w:t>Led to a site area emergency (MD 8.3)</w:t>
            </w:r>
          </w:p>
        </w:tc>
      </w:tr>
      <w:tr w:rsidR="008843C6" w:rsidRPr="006171FE" w14:paraId="335DF595" w14:textId="77777777" w:rsidTr="00B16BAF">
        <w:trPr>
          <w:cantSplit/>
          <w:trHeight w:val="233"/>
        </w:trPr>
        <w:tc>
          <w:tcPr>
            <w:tcW w:w="825"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32A2225B" w14:textId="77777777" w:rsidR="008843C6" w:rsidRDefault="008843C6">
            <w:pPr>
              <w:spacing w:before="104"/>
              <w:jc w:val="center"/>
            </w:pPr>
            <w:r>
              <w:t>2</w:t>
            </w:r>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110CCE95" w14:textId="19E5F87D" w:rsidR="008843C6" w:rsidRPr="006171FE" w:rsidRDefault="005E72DF">
            <w:pPr>
              <w:spacing w:before="104"/>
            </w:pPr>
            <w:r w:rsidRPr="001C6FC7">
              <w:rPr>
                <w:color w:val="000000"/>
              </w:rPr>
              <w:t>Exceeded a safety limit of the licensee's technical specifications (MD 8.3)</w:t>
            </w:r>
          </w:p>
        </w:tc>
      </w:tr>
      <w:tr w:rsidR="008843C6" w:rsidRPr="006171FE" w14:paraId="3648E883" w14:textId="77777777" w:rsidTr="00B16BAF">
        <w:trPr>
          <w:cantSplit/>
          <w:trHeight w:val="903"/>
        </w:trPr>
        <w:tc>
          <w:tcPr>
            <w:tcW w:w="825"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36A32B99" w14:textId="77777777" w:rsidR="008843C6" w:rsidRDefault="008843C6">
            <w:pPr>
              <w:spacing w:before="104"/>
              <w:jc w:val="center"/>
            </w:pPr>
            <w:r>
              <w:t>3</w:t>
            </w:r>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2CCC5796" w14:textId="7EB459B9" w:rsidR="008843C6" w:rsidRPr="00DD696E" w:rsidRDefault="005E72DF">
            <w:pPr>
              <w:spacing w:before="104"/>
            </w:pPr>
            <w:r w:rsidRPr="001C6FC7">
              <w:rPr>
                <w:color w:val="000000"/>
              </w:rPr>
              <w:t>Involved circumstances sufficiently complex, unique, or not well enough understood, or involved safeguards concerns, or involved characteristics the investigation of which would best serve the needs and interests of the Commission (MD 8.3)</w:t>
            </w:r>
          </w:p>
        </w:tc>
      </w:tr>
      <w:tr w:rsidR="008843C6" w:rsidRPr="00FC232A" w14:paraId="7382CDCE" w14:textId="77777777" w:rsidTr="00B16BAF">
        <w:trPr>
          <w:cantSplit/>
          <w:trHeight w:val="415"/>
        </w:trPr>
        <w:tc>
          <w:tcPr>
            <w:tcW w:w="825" w:type="dxa"/>
            <w:tcBorders>
              <w:top w:val="single" w:sz="4" w:space="0" w:color="auto"/>
              <w:left w:val="double" w:sz="4" w:space="0" w:color="auto"/>
              <w:bottom w:val="nil"/>
              <w:right w:val="single" w:sz="4" w:space="0" w:color="auto"/>
            </w:tcBorders>
            <w:tcMar>
              <w:top w:w="43" w:type="dxa"/>
              <w:left w:w="58" w:type="dxa"/>
              <w:bottom w:w="43" w:type="dxa"/>
              <w:right w:w="58" w:type="dxa"/>
            </w:tcMar>
          </w:tcPr>
          <w:p w14:paraId="260CCD52" w14:textId="77777777" w:rsidR="008843C6" w:rsidRPr="00562C86" w:rsidRDefault="008843C6">
            <w:pPr>
              <w:spacing w:before="104"/>
              <w:jc w:val="center"/>
              <w:rPr>
                <w:bCs/>
              </w:rPr>
            </w:pPr>
            <w:r>
              <w:rPr>
                <w:bCs/>
              </w:rPr>
              <w:t>Criteria</w:t>
            </w:r>
          </w:p>
        </w:tc>
        <w:tc>
          <w:tcPr>
            <w:tcW w:w="8550" w:type="dxa"/>
            <w:tcBorders>
              <w:top w:val="single" w:sz="4" w:space="0" w:color="auto"/>
              <w:left w:val="single" w:sz="4" w:space="0" w:color="auto"/>
              <w:bottom w:val="nil"/>
              <w:right w:val="double" w:sz="4" w:space="0" w:color="auto"/>
            </w:tcBorders>
            <w:tcMar>
              <w:top w:w="43" w:type="dxa"/>
              <w:left w:w="58" w:type="dxa"/>
              <w:bottom w:w="43" w:type="dxa"/>
              <w:right w:w="58" w:type="dxa"/>
            </w:tcMar>
          </w:tcPr>
          <w:p w14:paraId="542D9390" w14:textId="77777777" w:rsidR="008843C6" w:rsidRPr="00DD696E" w:rsidRDefault="008843C6">
            <w:pPr>
              <w:spacing w:before="104"/>
              <w:jc w:val="center"/>
            </w:pPr>
            <w:r w:rsidRPr="00DD696E">
              <w:rPr>
                <w:bCs/>
              </w:rPr>
              <w:t>Consider SI</w:t>
            </w:r>
          </w:p>
        </w:tc>
      </w:tr>
      <w:tr w:rsidR="008843C6" w:rsidRPr="008C6224" w14:paraId="0E302992" w14:textId="77777777" w:rsidTr="00B16BAF">
        <w:trPr>
          <w:cantSplit/>
          <w:trHeight w:val="687"/>
        </w:trPr>
        <w:tc>
          <w:tcPr>
            <w:tcW w:w="825"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7C1E5783" w14:textId="77777777" w:rsidR="008843C6" w:rsidRDefault="008843C6">
            <w:pPr>
              <w:spacing w:before="104"/>
              <w:jc w:val="center"/>
            </w:pPr>
            <w:r>
              <w:t>4</w:t>
            </w:r>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33102A36" w14:textId="089DFCBA" w:rsidR="008843C6" w:rsidRPr="00DD696E" w:rsidRDefault="005E72DF">
            <w:pPr>
              <w:spacing w:before="104"/>
              <w:rPr>
                <w:bCs/>
              </w:rPr>
            </w:pPr>
            <w:r w:rsidRPr="001C6FC7">
              <w:rPr>
                <w:color w:val="000000"/>
              </w:rPr>
              <w:t>Significant failure to implement the emergency preparedness program during an actual event, including the failure to classify, notify, or augment onsite personnel</w:t>
            </w:r>
          </w:p>
        </w:tc>
      </w:tr>
      <w:tr w:rsidR="008843C6" w:rsidRPr="006171FE" w14:paraId="77674A1E" w14:textId="77777777" w:rsidTr="00B16BAF">
        <w:trPr>
          <w:cantSplit/>
          <w:trHeight w:val="1263"/>
        </w:trPr>
        <w:tc>
          <w:tcPr>
            <w:tcW w:w="825" w:type="dxa"/>
            <w:tcBorders>
              <w:top w:val="single" w:sz="6" w:space="0" w:color="000000"/>
              <w:left w:val="double" w:sz="4" w:space="0" w:color="auto"/>
              <w:bottom w:val="double" w:sz="4" w:space="0" w:color="auto"/>
              <w:right w:val="single" w:sz="4" w:space="0" w:color="auto"/>
            </w:tcBorders>
            <w:tcMar>
              <w:top w:w="43" w:type="dxa"/>
              <w:left w:w="58" w:type="dxa"/>
              <w:bottom w:w="43" w:type="dxa"/>
              <w:right w:w="58" w:type="dxa"/>
            </w:tcMar>
            <w:vAlign w:val="center"/>
          </w:tcPr>
          <w:p w14:paraId="68B7723F" w14:textId="77777777" w:rsidR="008843C6" w:rsidRDefault="008843C6">
            <w:pPr>
              <w:spacing w:before="104"/>
              <w:jc w:val="center"/>
            </w:pPr>
            <w:r>
              <w:t>5</w:t>
            </w:r>
          </w:p>
        </w:tc>
        <w:tc>
          <w:tcPr>
            <w:tcW w:w="8550" w:type="dxa"/>
            <w:tcBorders>
              <w:top w:val="single" w:sz="6" w:space="0" w:color="000000"/>
              <w:left w:val="single" w:sz="6" w:space="0" w:color="000000"/>
              <w:bottom w:val="double" w:sz="4" w:space="0" w:color="auto"/>
              <w:right w:val="double" w:sz="4" w:space="0" w:color="auto"/>
            </w:tcBorders>
            <w:tcMar>
              <w:top w:w="43" w:type="dxa"/>
              <w:left w:w="58" w:type="dxa"/>
              <w:bottom w:w="43" w:type="dxa"/>
              <w:right w:w="58" w:type="dxa"/>
            </w:tcMar>
          </w:tcPr>
          <w:p w14:paraId="60A6BB2B" w14:textId="1B3C61DA" w:rsidR="008843C6" w:rsidRPr="00DD696E" w:rsidRDefault="005E72DF">
            <w:pPr>
              <w:spacing w:before="104"/>
            </w:pPr>
            <w:r w:rsidRPr="001C6FC7">
              <w:rPr>
                <w:color w:val="000000"/>
              </w:rPr>
              <w:t>Involved s</w:t>
            </w:r>
            <w:r w:rsidRPr="00216EB2">
              <w:rPr>
                <w:color w:val="000000"/>
              </w:rPr>
              <w:t>ignificant deficiencies</w:t>
            </w:r>
            <w:r w:rsidRPr="001C6FC7">
              <w:rPr>
                <w:color w:val="000000"/>
              </w:rPr>
              <w:t xml:space="preserve"> in operational performance which resulted in degrading, challenging, or disabling a safety system function or resulted in placing the plant in an unanalyzed condition </w:t>
            </w:r>
            <w:r w:rsidRPr="00216EB2">
              <w:rPr>
                <w:color w:val="000000"/>
              </w:rPr>
              <w:t>for which available risk assessment methods do not provide an adequate or reasonable estimate of risk</w:t>
            </w:r>
          </w:p>
        </w:tc>
      </w:tr>
    </w:tbl>
    <w:p w14:paraId="2B5C675E" w14:textId="77777777" w:rsidR="00681972" w:rsidRDefault="00681972" w:rsidP="00F72F89">
      <w:pPr>
        <w:pStyle w:val="BodyText"/>
      </w:pPr>
    </w:p>
    <w:p w14:paraId="281A796C" w14:textId="174B1880" w:rsidR="00115799" w:rsidRDefault="00115799" w:rsidP="0066712B">
      <w:pPr>
        <w:pStyle w:val="TableHeadingcentered"/>
      </w:pPr>
      <w:bookmarkStart w:id="56" w:name="_Toc188457717"/>
      <w:r>
        <w:t>Table</w:t>
      </w:r>
      <w:r w:rsidR="006743D4">
        <w:t> </w:t>
      </w:r>
      <w:r>
        <w:t xml:space="preserve">5: </w:t>
      </w:r>
      <w:r>
        <w:rPr>
          <w:bCs/>
        </w:rPr>
        <w:t>Radiation Safety Deterministic Criteria</w:t>
      </w:r>
      <w:bookmarkEnd w:id="56"/>
    </w:p>
    <w:tbl>
      <w:tblPr>
        <w:tblW w:w="9411" w:type="dxa"/>
        <w:tblInd w:w="24" w:type="dxa"/>
        <w:tblLayout w:type="fixed"/>
        <w:tblCellMar>
          <w:left w:w="24" w:type="dxa"/>
          <w:right w:w="24" w:type="dxa"/>
        </w:tblCellMar>
        <w:tblLook w:val="0000" w:firstRow="0" w:lastRow="0" w:firstColumn="0" w:lastColumn="0" w:noHBand="0" w:noVBand="0"/>
      </w:tblPr>
      <w:tblGrid>
        <w:gridCol w:w="861"/>
        <w:gridCol w:w="8550"/>
      </w:tblGrid>
      <w:tr w:rsidR="00115799" w:rsidRPr="00562C86" w14:paraId="0E334893" w14:textId="77777777" w:rsidTr="00B16BAF">
        <w:trPr>
          <w:cantSplit/>
          <w:tblHeader/>
        </w:trPr>
        <w:tc>
          <w:tcPr>
            <w:tcW w:w="9411" w:type="dxa"/>
            <w:gridSpan w:val="2"/>
            <w:tcBorders>
              <w:top w:val="double" w:sz="4" w:space="0" w:color="auto"/>
              <w:left w:val="double" w:sz="4" w:space="0" w:color="auto"/>
              <w:bottom w:val="single" w:sz="4" w:space="0" w:color="auto"/>
              <w:right w:val="double" w:sz="4" w:space="0" w:color="auto"/>
            </w:tcBorders>
            <w:tcMar>
              <w:top w:w="43" w:type="dxa"/>
              <w:left w:w="58" w:type="dxa"/>
              <w:bottom w:w="43" w:type="dxa"/>
              <w:right w:w="58" w:type="dxa"/>
            </w:tcMar>
          </w:tcPr>
          <w:p w14:paraId="1AB0DDA2" w14:textId="77777777" w:rsidR="00115799" w:rsidRPr="00562C86" w:rsidRDefault="00115799" w:rsidP="00347151">
            <w:pPr>
              <w:keepNext/>
              <w:keepLines/>
              <w:spacing w:before="104"/>
              <w:jc w:val="center"/>
              <w:rPr>
                <w:bCs/>
              </w:rPr>
            </w:pPr>
            <w:r>
              <w:rPr>
                <w:bCs/>
              </w:rPr>
              <w:t>Radiation Safety Deterministic Criteria</w:t>
            </w:r>
          </w:p>
        </w:tc>
      </w:tr>
      <w:tr w:rsidR="00115799" w:rsidRPr="00562C86" w14:paraId="7EE11A6E" w14:textId="77777777" w:rsidTr="00B16BAF">
        <w:trPr>
          <w:cantSplit/>
        </w:trPr>
        <w:tc>
          <w:tcPr>
            <w:tcW w:w="861" w:type="dxa"/>
            <w:tcBorders>
              <w:top w:val="double" w:sz="4" w:space="0" w:color="auto"/>
              <w:left w:val="double" w:sz="4" w:space="0" w:color="auto"/>
              <w:bottom w:val="single" w:sz="4" w:space="0" w:color="auto"/>
              <w:right w:val="single" w:sz="4" w:space="0" w:color="auto"/>
            </w:tcBorders>
            <w:tcMar>
              <w:top w:w="43" w:type="dxa"/>
              <w:left w:w="58" w:type="dxa"/>
              <w:bottom w:w="43" w:type="dxa"/>
              <w:right w:w="58" w:type="dxa"/>
            </w:tcMar>
          </w:tcPr>
          <w:p w14:paraId="6073F622" w14:textId="77777777" w:rsidR="00115799" w:rsidRPr="00562C86" w:rsidRDefault="00115799" w:rsidP="00347151">
            <w:pPr>
              <w:keepNext/>
              <w:keepLines/>
              <w:spacing w:before="104"/>
              <w:jc w:val="center"/>
              <w:rPr>
                <w:bCs/>
              </w:rPr>
            </w:pPr>
            <w:r>
              <w:rPr>
                <w:bCs/>
              </w:rPr>
              <w:t>Criteria</w:t>
            </w:r>
          </w:p>
        </w:tc>
        <w:tc>
          <w:tcPr>
            <w:tcW w:w="8550" w:type="dxa"/>
            <w:tcBorders>
              <w:top w:val="double" w:sz="4" w:space="0" w:color="auto"/>
              <w:left w:val="single" w:sz="6" w:space="0" w:color="000000"/>
              <w:bottom w:val="single" w:sz="4" w:space="0" w:color="auto"/>
              <w:right w:val="double" w:sz="4" w:space="0" w:color="auto"/>
            </w:tcBorders>
            <w:tcMar>
              <w:top w:w="43" w:type="dxa"/>
              <w:left w:w="58" w:type="dxa"/>
              <w:bottom w:w="43" w:type="dxa"/>
              <w:right w:w="58" w:type="dxa"/>
            </w:tcMar>
          </w:tcPr>
          <w:p w14:paraId="5BB6622C" w14:textId="77777777" w:rsidR="00115799" w:rsidRPr="00562C86" w:rsidRDefault="00115799" w:rsidP="00347151">
            <w:pPr>
              <w:keepNext/>
              <w:keepLines/>
              <w:spacing w:before="104"/>
              <w:jc w:val="center"/>
            </w:pPr>
            <w:r w:rsidRPr="00DD696E">
              <w:rPr>
                <w:bCs/>
              </w:rPr>
              <w:t>Consider IIT</w:t>
            </w:r>
            <w:r w:rsidDel="008B6992">
              <w:rPr>
                <w:bCs/>
              </w:rPr>
              <w:t xml:space="preserve"> </w:t>
            </w:r>
          </w:p>
        </w:tc>
      </w:tr>
      <w:tr w:rsidR="00115799" w:rsidRPr="006171FE" w14:paraId="47DC4622" w14:textId="77777777" w:rsidTr="00B16BAF">
        <w:trPr>
          <w:cantSplit/>
          <w:trHeight w:val="723"/>
        </w:trPr>
        <w:tc>
          <w:tcPr>
            <w:tcW w:w="861"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1CBFF61C" w14:textId="77777777" w:rsidR="00115799" w:rsidRDefault="00115799">
            <w:pPr>
              <w:spacing w:before="104"/>
              <w:jc w:val="center"/>
            </w:pPr>
            <w:r>
              <w:t>1</w:t>
            </w:r>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0B51454D" w14:textId="27E977BA" w:rsidR="00115799" w:rsidRPr="006171FE" w:rsidRDefault="0041098F">
            <w:pPr>
              <w:spacing w:before="104"/>
            </w:pPr>
            <w:r w:rsidRPr="001C6FC7">
              <w:rPr>
                <w:color w:val="000000"/>
              </w:rPr>
              <w:t xml:space="preserve">Led to a significant radiological release (levels of radiation or concentrations of radioactive material </w:t>
            </w:r>
            <w:proofErr w:type="gramStart"/>
            <w:r w:rsidRPr="001C6FC7">
              <w:rPr>
                <w:color w:val="000000"/>
              </w:rPr>
              <w:t>in excess of</w:t>
            </w:r>
            <w:proofErr w:type="gramEnd"/>
            <w:r w:rsidRPr="001C6FC7">
              <w:rPr>
                <w:color w:val="000000"/>
              </w:rPr>
              <w:t xml:space="preserve"> 10 times any applicable limit in the license or 10</w:t>
            </w:r>
            <w:r w:rsidRPr="00216EB2">
              <w:rPr>
                <w:color w:val="000000"/>
              </w:rPr>
              <w:t> </w:t>
            </w:r>
            <w:r w:rsidRPr="001C6FC7">
              <w:rPr>
                <w:color w:val="000000"/>
              </w:rPr>
              <w:t>times the concentrations specified in 10 CFR Part 20, Appendix B, Table 2, when averaged over a year) of byproduct, source, or special nuclear material to unrestricted areas (MD</w:t>
            </w:r>
            <w:r w:rsidRPr="00216EB2">
              <w:rPr>
                <w:color w:val="000000"/>
              </w:rPr>
              <w:t> </w:t>
            </w:r>
            <w:r w:rsidRPr="001C6FC7">
              <w:rPr>
                <w:color w:val="000000"/>
              </w:rPr>
              <w:t>8.3)</w:t>
            </w:r>
          </w:p>
        </w:tc>
      </w:tr>
      <w:tr w:rsidR="00115799" w:rsidRPr="006171FE" w14:paraId="7976D556" w14:textId="77777777" w:rsidTr="00B16BAF">
        <w:trPr>
          <w:cantSplit/>
          <w:trHeight w:val="70"/>
        </w:trPr>
        <w:tc>
          <w:tcPr>
            <w:tcW w:w="861"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687B51CD" w14:textId="77777777" w:rsidR="00115799" w:rsidRDefault="00115799">
            <w:pPr>
              <w:spacing w:before="104"/>
              <w:jc w:val="center"/>
            </w:pPr>
            <w:r>
              <w:t>2</w:t>
            </w:r>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5DFE224D" w14:textId="02FED751" w:rsidR="00115799" w:rsidRPr="006171FE" w:rsidRDefault="0041098F">
            <w:pPr>
              <w:spacing w:before="104"/>
            </w:pPr>
            <w:r w:rsidRPr="001C6FC7">
              <w:rPr>
                <w:color w:val="000000"/>
              </w:rPr>
              <w:t xml:space="preserve">Led to a significant occupational exposure or significant exposure to a member of the public. In both cases, </w:t>
            </w:r>
            <w:r w:rsidRPr="00216EB2">
              <w:rPr>
                <w:color w:val="000000"/>
              </w:rPr>
              <w:t>“</w:t>
            </w:r>
            <w:r w:rsidRPr="001C6FC7">
              <w:rPr>
                <w:color w:val="000000"/>
              </w:rPr>
              <w:t>significant</w:t>
            </w:r>
            <w:r w:rsidRPr="00216EB2">
              <w:rPr>
                <w:color w:val="000000"/>
              </w:rPr>
              <w:t>”</w:t>
            </w:r>
            <w:r w:rsidRPr="001C6FC7">
              <w:rPr>
                <w:color w:val="000000"/>
              </w:rPr>
              <w:t xml:space="preserve"> is defined as five times the applicable regulatory limit (except for shallow</w:t>
            </w:r>
            <w:r w:rsidRPr="001C6FC7">
              <w:rPr>
                <w:color w:val="000000"/>
              </w:rPr>
              <w:noBreakHyphen/>
              <w:t>dose equivalent to the skin or extremities from discrete radioactive particles) (MD</w:t>
            </w:r>
            <w:r w:rsidRPr="00216EB2">
              <w:rPr>
                <w:color w:val="000000"/>
              </w:rPr>
              <w:t> </w:t>
            </w:r>
            <w:r w:rsidRPr="001C6FC7">
              <w:rPr>
                <w:color w:val="000000"/>
              </w:rPr>
              <w:t>8.3)</w:t>
            </w:r>
          </w:p>
        </w:tc>
      </w:tr>
      <w:tr w:rsidR="00115799" w:rsidRPr="006171FE" w14:paraId="37D3D055" w14:textId="77777777" w:rsidTr="001C789C">
        <w:trPr>
          <w:cantSplit/>
          <w:trHeight w:val="65"/>
        </w:trPr>
        <w:tc>
          <w:tcPr>
            <w:tcW w:w="861" w:type="dxa"/>
            <w:tcBorders>
              <w:top w:val="single" w:sz="6" w:space="0" w:color="000000"/>
              <w:left w:val="double" w:sz="4" w:space="0" w:color="auto"/>
              <w:bottom w:val="single" w:sz="4" w:space="0" w:color="auto"/>
              <w:right w:val="single" w:sz="4" w:space="0" w:color="auto"/>
            </w:tcBorders>
            <w:tcMar>
              <w:top w:w="43" w:type="dxa"/>
              <w:left w:w="58" w:type="dxa"/>
              <w:bottom w:w="43" w:type="dxa"/>
              <w:right w:w="58" w:type="dxa"/>
            </w:tcMar>
            <w:vAlign w:val="center"/>
          </w:tcPr>
          <w:p w14:paraId="5EE33DA0" w14:textId="77777777" w:rsidR="00115799" w:rsidRDefault="00115799">
            <w:pPr>
              <w:spacing w:before="104"/>
              <w:jc w:val="center"/>
            </w:pPr>
            <w:r>
              <w:t>3</w:t>
            </w:r>
          </w:p>
        </w:tc>
        <w:tc>
          <w:tcPr>
            <w:tcW w:w="8550" w:type="dxa"/>
            <w:tcBorders>
              <w:top w:val="single" w:sz="6" w:space="0" w:color="000000"/>
              <w:left w:val="single" w:sz="6" w:space="0" w:color="000000"/>
              <w:bottom w:val="single" w:sz="4" w:space="0" w:color="auto"/>
              <w:right w:val="double" w:sz="4" w:space="0" w:color="auto"/>
            </w:tcBorders>
            <w:tcMar>
              <w:top w:w="43" w:type="dxa"/>
              <w:left w:w="58" w:type="dxa"/>
              <w:bottom w:w="43" w:type="dxa"/>
              <w:right w:w="58" w:type="dxa"/>
            </w:tcMar>
          </w:tcPr>
          <w:p w14:paraId="4EC006DB" w14:textId="7FC64F66" w:rsidR="00115799" w:rsidRPr="006171FE" w:rsidRDefault="0041098F">
            <w:pPr>
              <w:spacing w:before="104"/>
            </w:pPr>
            <w:r w:rsidRPr="001C6FC7">
              <w:rPr>
                <w:color w:val="000000"/>
              </w:rPr>
              <w:t>Involved the deliberate misuse of byproduct, source, or special nuclear material from its intended or authorized use, which resulted in the exposure of a significant number of individuals (MD 8.3)</w:t>
            </w:r>
          </w:p>
        </w:tc>
      </w:tr>
      <w:tr w:rsidR="00115799" w:rsidRPr="006171FE" w14:paraId="5728420E" w14:textId="77777777" w:rsidTr="001C789C">
        <w:trPr>
          <w:cantSplit/>
          <w:trHeight w:val="143"/>
        </w:trPr>
        <w:tc>
          <w:tcPr>
            <w:tcW w:w="861" w:type="dxa"/>
            <w:tcBorders>
              <w:top w:val="single" w:sz="4" w:space="0" w:color="auto"/>
              <w:left w:val="double" w:sz="4" w:space="0" w:color="auto"/>
              <w:bottom w:val="double" w:sz="4" w:space="0" w:color="auto"/>
              <w:right w:val="single" w:sz="4" w:space="0" w:color="auto"/>
            </w:tcBorders>
            <w:tcMar>
              <w:top w:w="43" w:type="dxa"/>
              <w:left w:w="58" w:type="dxa"/>
              <w:bottom w:w="43" w:type="dxa"/>
              <w:right w:w="58" w:type="dxa"/>
            </w:tcMar>
            <w:vAlign w:val="center"/>
          </w:tcPr>
          <w:p w14:paraId="53EC1F60" w14:textId="77777777" w:rsidR="00115799" w:rsidRPr="006171FE" w:rsidRDefault="00115799">
            <w:pPr>
              <w:spacing w:before="104"/>
              <w:jc w:val="center"/>
            </w:pPr>
            <w:r>
              <w:t>4</w:t>
            </w:r>
          </w:p>
        </w:tc>
        <w:tc>
          <w:tcPr>
            <w:tcW w:w="8550" w:type="dxa"/>
            <w:tcBorders>
              <w:top w:val="single" w:sz="4" w:space="0" w:color="auto"/>
              <w:left w:val="single" w:sz="4" w:space="0" w:color="auto"/>
              <w:bottom w:val="double" w:sz="4" w:space="0" w:color="auto"/>
              <w:right w:val="double" w:sz="4" w:space="0" w:color="auto"/>
            </w:tcBorders>
            <w:tcMar>
              <w:top w:w="43" w:type="dxa"/>
              <w:left w:w="58" w:type="dxa"/>
              <w:bottom w:w="43" w:type="dxa"/>
              <w:right w:w="58" w:type="dxa"/>
            </w:tcMar>
          </w:tcPr>
          <w:p w14:paraId="247C7F31" w14:textId="277B8F4C" w:rsidR="00115799" w:rsidRPr="006171FE" w:rsidRDefault="0041098F">
            <w:pPr>
              <w:spacing w:before="104"/>
            </w:pPr>
            <w:r w:rsidRPr="001C6FC7">
              <w:rPr>
                <w:color w:val="000000"/>
              </w:rPr>
              <w:t>In</w:t>
            </w:r>
            <w:r w:rsidRPr="001C789C">
              <w:rPr>
                <w:color w:val="000000"/>
              </w:rPr>
              <w:t>volved byproduct, source, or special nuclear material, which may have resulted in a fatality (MD 8.3)</w:t>
            </w:r>
          </w:p>
        </w:tc>
      </w:tr>
      <w:tr w:rsidR="00115799" w:rsidRPr="006171FE" w14:paraId="4D555084" w14:textId="77777777" w:rsidTr="001C789C">
        <w:trPr>
          <w:cantSplit/>
          <w:trHeight w:val="70"/>
        </w:trPr>
        <w:tc>
          <w:tcPr>
            <w:tcW w:w="861" w:type="dxa"/>
            <w:tcBorders>
              <w:top w:val="double" w:sz="4" w:space="0" w:color="auto"/>
              <w:left w:val="double" w:sz="4" w:space="0" w:color="auto"/>
              <w:right w:val="single" w:sz="4" w:space="0" w:color="auto"/>
            </w:tcBorders>
            <w:tcMar>
              <w:top w:w="43" w:type="dxa"/>
              <w:left w:w="58" w:type="dxa"/>
              <w:bottom w:w="43" w:type="dxa"/>
              <w:right w:w="58" w:type="dxa"/>
            </w:tcMar>
            <w:vAlign w:val="center"/>
          </w:tcPr>
          <w:p w14:paraId="3E7B0953" w14:textId="77777777" w:rsidR="00115799" w:rsidRPr="006171FE" w:rsidRDefault="00115799">
            <w:pPr>
              <w:spacing w:before="104"/>
              <w:jc w:val="center"/>
            </w:pPr>
            <w:r>
              <w:lastRenderedPageBreak/>
              <w:t>5</w:t>
            </w:r>
          </w:p>
        </w:tc>
        <w:tc>
          <w:tcPr>
            <w:tcW w:w="8550" w:type="dxa"/>
            <w:tcBorders>
              <w:top w:val="double" w:sz="4" w:space="0" w:color="auto"/>
              <w:left w:val="single" w:sz="6" w:space="0" w:color="000000"/>
              <w:right w:val="double" w:sz="4" w:space="0" w:color="auto"/>
            </w:tcBorders>
            <w:tcMar>
              <w:top w:w="43" w:type="dxa"/>
              <w:left w:w="58" w:type="dxa"/>
              <w:bottom w:w="43" w:type="dxa"/>
              <w:right w:w="58" w:type="dxa"/>
            </w:tcMar>
          </w:tcPr>
          <w:p w14:paraId="112180C2" w14:textId="7E1DFAE3" w:rsidR="00115799" w:rsidRPr="006171FE" w:rsidRDefault="0041098F">
            <w:pPr>
              <w:spacing w:before="104"/>
            </w:pPr>
            <w:r w:rsidRPr="001C6FC7">
              <w:rPr>
                <w:color w:val="000000"/>
              </w:rPr>
              <w:t>Involved circumstances sufficiently complex, unique, or not well enough understood, or involved safeguards concerns, or involved characteristics the investigation of which would best serve the needs and interests of the Commission (MD 8.3)</w:t>
            </w:r>
          </w:p>
        </w:tc>
      </w:tr>
      <w:tr w:rsidR="00115799" w:rsidRPr="00FC232A" w14:paraId="60A265F4" w14:textId="77777777" w:rsidTr="00B16BAF">
        <w:trPr>
          <w:cantSplit/>
          <w:trHeight w:val="415"/>
        </w:trPr>
        <w:tc>
          <w:tcPr>
            <w:tcW w:w="861" w:type="dxa"/>
            <w:tcBorders>
              <w:top w:val="single" w:sz="4" w:space="0" w:color="auto"/>
              <w:left w:val="double" w:sz="4" w:space="0" w:color="auto"/>
              <w:bottom w:val="nil"/>
              <w:right w:val="single" w:sz="4" w:space="0" w:color="auto"/>
            </w:tcBorders>
            <w:tcMar>
              <w:top w:w="43" w:type="dxa"/>
              <w:left w:w="58" w:type="dxa"/>
              <w:bottom w:w="43" w:type="dxa"/>
              <w:right w:w="58" w:type="dxa"/>
            </w:tcMar>
          </w:tcPr>
          <w:p w14:paraId="5CFEC113" w14:textId="77777777" w:rsidR="00115799" w:rsidRPr="00562C86" w:rsidRDefault="00115799" w:rsidP="00B16BAF">
            <w:pPr>
              <w:keepNext/>
              <w:keepLines/>
              <w:spacing w:before="104"/>
              <w:jc w:val="center"/>
              <w:rPr>
                <w:bCs/>
              </w:rPr>
            </w:pPr>
            <w:r>
              <w:rPr>
                <w:bCs/>
              </w:rPr>
              <w:t>Criteria</w:t>
            </w:r>
          </w:p>
        </w:tc>
        <w:tc>
          <w:tcPr>
            <w:tcW w:w="8550" w:type="dxa"/>
            <w:tcBorders>
              <w:top w:val="single" w:sz="4" w:space="0" w:color="auto"/>
              <w:left w:val="single" w:sz="4" w:space="0" w:color="auto"/>
              <w:bottom w:val="nil"/>
              <w:right w:val="double" w:sz="4" w:space="0" w:color="auto"/>
            </w:tcBorders>
            <w:tcMar>
              <w:top w:w="43" w:type="dxa"/>
              <w:left w:w="58" w:type="dxa"/>
              <w:bottom w:w="43" w:type="dxa"/>
              <w:right w:w="58" w:type="dxa"/>
            </w:tcMar>
          </w:tcPr>
          <w:p w14:paraId="3441F009" w14:textId="77777777" w:rsidR="00115799" w:rsidRPr="00FC232A" w:rsidRDefault="00115799" w:rsidP="00B16BAF">
            <w:pPr>
              <w:keepNext/>
              <w:keepLines/>
              <w:spacing w:before="104"/>
              <w:jc w:val="center"/>
            </w:pPr>
            <w:r w:rsidRPr="00DD696E">
              <w:rPr>
                <w:bCs/>
              </w:rPr>
              <w:t>Consider AIT</w:t>
            </w:r>
          </w:p>
        </w:tc>
      </w:tr>
      <w:tr w:rsidR="00115799" w:rsidRPr="008C6224" w14:paraId="142EF2DB" w14:textId="77777777" w:rsidTr="00B16BAF">
        <w:trPr>
          <w:cantSplit/>
          <w:trHeight w:val="435"/>
        </w:trPr>
        <w:tc>
          <w:tcPr>
            <w:tcW w:w="861"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512E35EE" w14:textId="77777777" w:rsidR="00115799" w:rsidRDefault="00115799">
            <w:pPr>
              <w:spacing w:before="104"/>
              <w:jc w:val="center"/>
            </w:pPr>
            <w:r>
              <w:t>6</w:t>
            </w:r>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74D7C1B3" w14:textId="24719139" w:rsidR="00115799" w:rsidRPr="008C6224" w:rsidRDefault="000E79EC">
            <w:pPr>
              <w:spacing w:before="104"/>
              <w:rPr>
                <w:bCs/>
              </w:rPr>
            </w:pPr>
            <w:r w:rsidRPr="001C6FC7">
              <w:rPr>
                <w:color w:val="000000"/>
              </w:rPr>
              <w:t xml:space="preserve">Led to a radiological release of byproduct, source, or special nuclear material to unrestricted areas that resulted in occupational exposure or exposure to a member of the public </w:t>
            </w:r>
            <w:proofErr w:type="gramStart"/>
            <w:r w:rsidRPr="001C6FC7">
              <w:rPr>
                <w:color w:val="000000"/>
              </w:rPr>
              <w:t>in excess of</w:t>
            </w:r>
            <w:proofErr w:type="gramEnd"/>
            <w:r w:rsidRPr="001C6FC7">
              <w:rPr>
                <w:color w:val="000000"/>
              </w:rPr>
              <w:t xml:space="preserve"> the applicable regulatory limit (except for shallow</w:t>
            </w:r>
            <w:r w:rsidRPr="001C6FC7">
              <w:rPr>
                <w:color w:val="000000"/>
              </w:rPr>
              <w:noBreakHyphen/>
              <w:t>dose equivalent to the skin or extremities from discrete radioactive particles) (MD 8.3)</w:t>
            </w:r>
          </w:p>
        </w:tc>
      </w:tr>
      <w:tr w:rsidR="00115799" w:rsidRPr="006171FE" w14:paraId="7B62CFA1" w14:textId="77777777" w:rsidTr="00B16BAF">
        <w:trPr>
          <w:cantSplit/>
          <w:trHeight w:val="65"/>
        </w:trPr>
        <w:tc>
          <w:tcPr>
            <w:tcW w:w="861" w:type="dxa"/>
            <w:tcBorders>
              <w:top w:val="single" w:sz="6" w:space="0" w:color="000000"/>
              <w:left w:val="double" w:sz="4" w:space="0" w:color="auto"/>
              <w:bottom w:val="single" w:sz="4" w:space="0" w:color="auto"/>
              <w:right w:val="single" w:sz="4" w:space="0" w:color="auto"/>
            </w:tcBorders>
            <w:tcMar>
              <w:top w:w="43" w:type="dxa"/>
              <w:left w:w="58" w:type="dxa"/>
              <w:bottom w:w="43" w:type="dxa"/>
              <w:right w:w="58" w:type="dxa"/>
            </w:tcMar>
            <w:vAlign w:val="center"/>
          </w:tcPr>
          <w:p w14:paraId="682774BA" w14:textId="77777777" w:rsidR="00115799" w:rsidRDefault="00115799">
            <w:pPr>
              <w:spacing w:before="104"/>
              <w:jc w:val="center"/>
            </w:pPr>
            <w:r>
              <w:t>7</w:t>
            </w:r>
          </w:p>
        </w:tc>
        <w:tc>
          <w:tcPr>
            <w:tcW w:w="8550" w:type="dxa"/>
            <w:tcBorders>
              <w:top w:val="single" w:sz="6" w:space="0" w:color="000000"/>
              <w:left w:val="single" w:sz="6" w:space="0" w:color="000000"/>
              <w:bottom w:val="single" w:sz="4" w:space="0" w:color="auto"/>
              <w:right w:val="double" w:sz="4" w:space="0" w:color="auto"/>
            </w:tcBorders>
            <w:tcMar>
              <w:top w:w="43" w:type="dxa"/>
              <w:left w:w="58" w:type="dxa"/>
              <w:bottom w:w="43" w:type="dxa"/>
              <w:right w:w="58" w:type="dxa"/>
            </w:tcMar>
          </w:tcPr>
          <w:p w14:paraId="4CB5F41D" w14:textId="18993F0B" w:rsidR="00115799" w:rsidRPr="006171FE" w:rsidRDefault="000E79EC">
            <w:pPr>
              <w:spacing w:before="104"/>
            </w:pPr>
            <w:r w:rsidRPr="001C6FC7">
              <w:rPr>
                <w:color w:val="000000"/>
              </w:rPr>
              <w:t>Involved the deliberate misuse of byproduct, source, or special nuclear material from its intended or authorized use and had the potential to cause an exposure of greater than 5 </w:t>
            </w:r>
            <w:proofErr w:type="gramStart"/>
            <w:r w:rsidRPr="001C6FC7">
              <w:rPr>
                <w:color w:val="000000"/>
              </w:rPr>
              <w:t>rem</w:t>
            </w:r>
            <w:proofErr w:type="gramEnd"/>
            <w:r w:rsidRPr="001C6FC7">
              <w:rPr>
                <w:color w:val="000000"/>
              </w:rPr>
              <w:t xml:space="preserve"> to an individual or 500 mrem to an embryo or fetus (MD 8.3)</w:t>
            </w:r>
          </w:p>
        </w:tc>
      </w:tr>
      <w:tr w:rsidR="00115799" w:rsidRPr="006171FE" w14:paraId="7EE23939" w14:textId="77777777" w:rsidTr="00B16BAF">
        <w:trPr>
          <w:cantSplit/>
          <w:trHeight w:val="65"/>
        </w:trPr>
        <w:tc>
          <w:tcPr>
            <w:tcW w:w="861"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vAlign w:val="center"/>
          </w:tcPr>
          <w:p w14:paraId="18C43E30" w14:textId="77777777" w:rsidR="00115799" w:rsidRPr="006171FE" w:rsidRDefault="00115799">
            <w:pPr>
              <w:spacing w:before="104"/>
              <w:jc w:val="center"/>
            </w:pPr>
            <w:r>
              <w:t>8</w:t>
            </w:r>
          </w:p>
        </w:tc>
        <w:tc>
          <w:tcPr>
            <w:tcW w:w="8550" w:type="dxa"/>
            <w:tcBorders>
              <w:top w:val="single" w:sz="4" w:space="0" w:color="auto"/>
              <w:left w:val="single" w:sz="4" w:space="0" w:color="auto"/>
              <w:bottom w:val="single" w:sz="4" w:space="0" w:color="auto"/>
              <w:right w:val="double" w:sz="4" w:space="0" w:color="auto"/>
            </w:tcBorders>
            <w:tcMar>
              <w:top w:w="43" w:type="dxa"/>
              <w:left w:w="58" w:type="dxa"/>
              <w:bottom w:w="43" w:type="dxa"/>
              <w:right w:w="58" w:type="dxa"/>
            </w:tcMar>
          </w:tcPr>
          <w:p w14:paraId="3B928417" w14:textId="3BD5ED37" w:rsidR="00115799" w:rsidRPr="006171FE" w:rsidRDefault="000E79EC">
            <w:pPr>
              <w:spacing w:before="104"/>
            </w:pPr>
            <w:r w:rsidRPr="001C6FC7">
              <w:rPr>
                <w:color w:val="000000"/>
              </w:rPr>
              <w:t>Involved the failure of radioactive material packaging that resulted in external radiation levels exceeding 10 rads/</w:t>
            </w:r>
            <w:proofErr w:type="spellStart"/>
            <w:r w:rsidRPr="001C6FC7">
              <w:rPr>
                <w:color w:val="000000"/>
              </w:rPr>
              <w:t>hr</w:t>
            </w:r>
            <w:proofErr w:type="spellEnd"/>
            <w:r w:rsidRPr="001C6FC7">
              <w:rPr>
                <w:color w:val="000000"/>
              </w:rPr>
              <w:t xml:space="preserve"> or contamination of the packaging exceeding 1000</w:t>
            </w:r>
            <w:r w:rsidRPr="00FA1BFF">
              <w:rPr>
                <w:color w:val="000000"/>
              </w:rPr>
              <w:t> </w:t>
            </w:r>
            <w:r w:rsidRPr="001C6FC7">
              <w:rPr>
                <w:color w:val="000000"/>
              </w:rPr>
              <w:t>times the applicable limits specified in 10 CFR 71.87 (MD 8.3)</w:t>
            </w:r>
          </w:p>
        </w:tc>
      </w:tr>
      <w:tr w:rsidR="000E79EC" w:rsidRPr="00FC232A" w14:paraId="0D7B6834" w14:textId="77777777" w:rsidTr="00B16BAF">
        <w:trPr>
          <w:cantSplit/>
          <w:trHeight w:val="415"/>
        </w:trPr>
        <w:tc>
          <w:tcPr>
            <w:tcW w:w="861"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tcPr>
          <w:p w14:paraId="1DC2B973" w14:textId="359447A9" w:rsidR="000E79EC" w:rsidRDefault="000E79EC">
            <w:pPr>
              <w:spacing w:before="104"/>
              <w:jc w:val="center"/>
              <w:rPr>
                <w:bCs/>
              </w:rPr>
            </w:pPr>
            <w:r>
              <w:rPr>
                <w:bCs/>
              </w:rPr>
              <w:t>9</w:t>
            </w:r>
          </w:p>
        </w:tc>
        <w:tc>
          <w:tcPr>
            <w:tcW w:w="8550" w:type="dxa"/>
            <w:tcBorders>
              <w:top w:val="single" w:sz="4" w:space="0" w:color="auto"/>
              <w:left w:val="single" w:sz="6" w:space="0" w:color="000000"/>
              <w:bottom w:val="single" w:sz="6" w:space="0" w:color="000000"/>
              <w:right w:val="double" w:sz="4" w:space="0" w:color="auto"/>
            </w:tcBorders>
            <w:tcMar>
              <w:top w:w="43" w:type="dxa"/>
              <w:left w:w="58" w:type="dxa"/>
              <w:bottom w:w="43" w:type="dxa"/>
              <w:right w:w="58" w:type="dxa"/>
            </w:tcMar>
          </w:tcPr>
          <w:p w14:paraId="52512168" w14:textId="1BA03C7E" w:rsidR="000E79EC" w:rsidRPr="00DD696E" w:rsidRDefault="000E79EC" w:rsidP="003A2E05">
            <w:pPr>
              <w:spacing w:before="104"/>
              <w:rPr>
                <w:bCs/>
              </w:rPr>
            </w:pPr>
            <w:r w:rsidRPr="001C6FC7">
              <w:rPr>
                <w:color w:val="000000"/>
              </w:rPr>
              <w:t>Involved the failure of the dam for mill tailings with substantial release of tailings material and solution off site (MD 8.3)</w:t>
            </w:r>
          </w:p>
        </w:tc>
      </w:tr>
      <w:tr w:rsidR="00115799" w:rsidRPr="00FC232A" w14:paraId="213F4998" w14:textId="77777777" w:rsidTr="00B16BAF">
        <w:trPr>
          <w:cantSplit/>
          <w:trHeight w:val="415"/>
        </w:trPr>
        <w:tc>
          <w:tcPr>
            <w:tcW w:w="861"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tcPr>
          <w:p w14:paraId="47BA3BDD" w14:textId="77777777" w:rsidR="00115799" w:rsidRPr="00562C86" w:rsidRDefault="00115799">
            <w:pPr>
              <w:spacing w:before="104"/>
              <w:jc w:val="center"/>
              <w:rPr>
                <w:bCs/>
              </w:rPr>
            </w:pPr>
            <w:r>
              <w:rPr>
                <w:bCs/>
              </w:rPr>
              <w:t>Criteria</w:t>
            </w:r>
          </w:p>
        </w:tc>
        <w:tc>
          <w:tcPr>
            <w:tcW w:w="8550" w:type="dxa"/>
            <w:tcBorders>
              <w:top w:val="single" w:sz="4" w:space="0" w:color="auto"/>
              <w:left w:val="single" w:sz="6" w:space="0" w:color="000000"/>
              <w:bottom w:val="single" w:sz="6" w:space="0" w:color="000000"/>
              <w:right w:val="double" w:sz="4" w:space="0" w:color="auto"/>
            </w:tcBorders>
            <w:tcMar>
              <w:top w:w="43" w:type="dxa"/>
              <w:left w:w="58" w:type="dxa"/>
              <w:bottom w:w="43" w:type="dxa"/>
              <w:right w:w="58" w:type="dxa"/>
            </w:tcMar>
          </w:tcPr>
          <w:p w14:paraId="4E976660" w14:textId="77777777" w:rsidR="00115799" w:rsidRPr="00FC232A" w:rsidRDefault="00115799">
            <w:pPr>
              <w:spacing w:before="104"/>
              <w:jc w:val="center"/>
            </w:pPr>
            <w:r w:rsidRPr="00DD696E">
              <w:rPr>
                <w:bCs/>
              </w:rPr>
              <w:t>Consider SI</w:t>
            </w:r>
          </w:p>
        </w:tc>
      </w:tr>
      <w:tr w:rsidR="00115799" w:rsidRPr="006171FE" w14:paraId="4691C1CD" w14:textId="77777777" w:rsidTr="00B16BAF">
        <w:trPr>
          <w:cantSplit/>
          <w:trHeight w:val="93"/>
        </w:trPr>
        <w:tc>
          <w:tcPr>
            <w:tcW w:w="861"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13F70218" w14:textId="27DB5234" w:rsidR="00115799" w:rsidRPr="006171FE" w:rsidRDefault="00D95A7E">
            <w:pPr>
              <w:spacing w:before="104"/>
              <w:jc w:val="center"/>
            </w:pPr>
            <w:r>
              <w:t>10</w:t>
            </w:r>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287440CA" w14:textId="77777777" w:rsidR="002F3EA6" w:rsidRPr="002F3EA6" w:rsidRDefault="002F3EA6" w:rsidP="003A2E05">
            <w:pPr>
              <w:spacing w:before="104"/>
              <w:rPr>
                <w:color w:val="000000"/>
              </w:rPr>
            </w:pPr>
            <w:r w:rsidRPr="002F3EA6">
              <w:rPr>
                <w:color w:val="000000"/>
              </w:rPr>
              <w:t xml:space="preserve">May have led to an exposure </w:t>
            </w:r>
            <w:proofErr w:type="gramStart"/>
            <w:r w:rsidRPr="002F3EA6">
              <w:rPr>
                <w:color w:val="000000"/>
              </w:rPr>
              <w:t>in excess of</w:t>
            </w:r>
            <w:proofErr w:type="gramEnd"/>
            <w:r w:rsidRPr="002F3EA6">
              <w:rPr>
                <w:color w:val="000000"/>
              </w:rPr>
              <w:t xml:space="preserve"> the applicable regulatory limits, other than via the radiological release of byproduct, source, or special nuclear material to the unrestricted area; specifically</w:t>
            </w:r>
          </w:p>
          <w:p w14:paraId="0EE64680" w14:textId="77777777" w:rsidR="002F3EA6" w:rsidRPr="00FA1BFF" w:rsidRDefault="002F3EA6" w:rsidP="002827AE">
            <w:pPr>
              <w:pStyle w:val="ListParagraph"/>
              <w:numPr>
                <w:ilvl w:val="0"/>
                <w:numId w:val="4"/>
              </w:numPr>
              <w:ind w:left="646"/>
              <w:contextualSpacing w:val="0"/>
              <w:rPr>
                <w:color w:val="000000"/>
              </w:rPr>
            </w:pPr>
            <w:r w:rsidRPr="00FA1BFF">
              <w:rPr>
                <w:color w:val="000000"/>
              </w:rPr>
              <w:t xml:space="preserve">occupational exposure </w:t>
            </w:r>
            <w:proofErr w:type="gramStart"/>
            <w:r w:rsidRPr="00FA1BFF">
              <w:rPr>
                <w:color w:val="000000"/>
              </w:rPr>
              <w:t>in excess of</w:t>
            </w:r>
            <w:proofErr w:type="gramEnd"/>
            <w:r w:rsidRPr="00FA1BFF">
              <w:rPr>
                <w:color w:val="000000"/>
              </w:rPr>
              <w:t xml:space="preserve"> the regulatory limits in 10 CFR 20.1201</w:t>
            </w:r>
          </w:p>
          <w:p w14:paraId="332B558F" w14:textId="77777777" w:rsidR="002F3EA6" w:rsidRPr="00FA1BFF" w:rsidRDefault="002F3EA6" w:rsidP="002827AE">
            <w:pPr>
              <w:pStyle w:val="ListParagraph"/>
              <w:numPr>
                <w:ilvl w:val="0"/>
                <w:numId w:val="4"/>
              </w:numPr>
              <w:ind w:left="646"/>
              <w:contextualSpacing w:val="0"/>
              <w:rPr>
                <w:color w:val="000000"/>
              </w:rPr>
            </w:pPr>
            <w:r w:rsidRPr="00FA1BFF">
              <w:rPr>
                <w:color w:val="000000"/>
              </w:rPr>
              <w:t xml:space="preserve">exposure to an embryo/fetus </w:t>
            </w:r>
            <w:proofErr w:type="gramStart"/>
            <w:r w:rsidRPr="00FA1BFF">
              <w:rPr>
                <w:color w:val="000000"/>
              </w:rPr>
              <w:t>in excess of</w:t>
            </w:r>
            <w:proofErr w:type="gramEnd"/>
            <w:r w:rsidRPr="00FA1BFF">
              <w:rPr>
                <w:color w:val="000000"/>
              </w:rPr>
              <w:t xml:space="preserve"> the regulatory limits in 10 CFR 20.1208</w:t>
            </w:r>
          </w:p>
          <w:p w14:paraId="213698D4" w14:textId="0DAB4DA7" w:rsidR="00115799" w:rsidRPr="006171FE" w:rsidRDefault="002F3EA6" w:rsidP="002827AE">
            <w:pPr>
              <w:pStyle w:val="ListParagraph"/>
              <w:numPr>
                <w:ilvl w:val="0"/>
                <w:numId w:val="4"/>
              </w:numPr>
              <w:ind w:left="646"/>
              <w:contextualSpacing w:val="0"/>
            </w:pPr>
            <w:r w:rsidRPr="00FA1BFF">
              <w:rPr>
                <w:color w:val="000000"/>
              </w:rPr>
              <w:t xml:space="preserve">exposure to a member of the public </w:t>
            </w:r>
            <w:proofErr w:type="gramStart"/>
            <w:r w:rsidRPr="00FA1BFF">
              <w:rPr>
                <w:color w:val="000000"/>
              </w:rPr>
              <w:t>in excess of</w:t>
            </w:r>
            <w:proofErr w:type="gramEnd"/>
            <w:r w:rsidRPr="00FA1BFF">
              <w:rPr>
                <w:color w:val="000000"/>
              </w:rPr>
              <w:t xml:space="preserve"> the regulatory limits in 10 CFR 20.1301</w:t>
            </w:r>
          </w:p>
        </w:tc>
      </w:tr>
      <w:tr w:rsidR="00115799" w:rsidRPr="006171FE" w14:paraId="629E7CE6" w14:textId="77777777" w:rsidTr="00B16BAF">
        <w:trPr>
          <w:cantSplit/>
          <w:trHeight w:val="417"/>
        </w:trPr>
        <w:tc>
          <w:tcPr>
            <w:tcW w:w="861"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60C4A592" w14:textId="302CD3CA" w:rsidR="00115799" w:rsidRPr="006171FE" w:rsidRDefault="00811557">
            <w:pPr>
              <w:spacing w:before="104"/>
              <w:jc w:val="center"/>
            </w:pPr>
            <w:ins w:id="57" w:author="Author">
              <w:r>
                <w:t>11</w:t>
              </w:r>
            </w:ins>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7310B28B" w14:textId="3CC14212" w:rsidR="00115799" w:rsidRPr="006171FE" w:rsidRDefault="00D95A7E">
            <w:pPr>
              <w:spacing w:before="104"/>
            </w:pPr>
            <w:r w:rsidRPr="001C6FC7">
              <w:rPr>
                <w:color w:val="000000"/>
              </w:rPr>
              <w:t xml:space="preserve">May have led to an unplanned occupational exposure </w:t>
            </w:r>
            <w:proofErr w:type="gramStart"/>
            <w:r w:rsidRPr="001C6FC7">
              <w:rPr>
                <w:color w:val="000000"/>
              </w:rPr>
              <w:t>in excess of</w:t>
            </w:r>
            <w:proofErr w:type="gramEnd"/>
            <w:r w:rsidRPr="001C6FC7">
              <w:rPr>
                <w:color w:val="000000"/>
              </w:rPr>
              <w:t xml:space="preserve"> 40 percent of the applicable regulatory limit (excluding shallow-dose equivalent to the skin or extremities from discrete radioactive particles)</w:t>
            </w:r>
          </w:p>
        </w:tc>
      </w:tr>
      <w:tr w:rsidR="00115799" w:rsidRPr="006171FE" w14:paraId="06E97246" w14:textId="77777777" w:rsidTr="001C789C">
        <w:trPr>
          <w:cantSplit/>
          <w:trHeight w:val="350"/>
        </w:trPr>
        <w:tc>
          <w:tcPr>
            <w:tcW w:w="861"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vAlign w:val="center"/>
          </w:tcPr>
          <w:p w14:paraId="752A6DE0" w14:textId="2A7E2FC9" w:rsidR="00115799" w:rsidRPr="006171FE" w:rsidRDefault="00811557">
            <w:pPr>
              <w:spacing w:before="104"/>
              <w:jc w:val="center"/>
            </w:pPr>
            <w:ins w:id="58" w:author="Author">
              <w:r>
                <w:t>12</w:t>
              </w:r>
            </w:ins>
          </w:p>
        </w:tc>
        <w:tc>
          <w:tcPr>
            <w:tcW w:w="8550" w:type="dxa"/>
            <w:tcBorders>
              <w:top w:val="single" w:sz="4" w:space="0" w:color="auto"/>
              <w:left w:val="single" w:sz="6" w:space="0" w:color="000000"/>
              <w:bottom w:val="single" w:sz="4" w:space="0" w:color="auto"/>
              <w:right w:val="double" w:sz="4" w:space="0" w:color="auto"/>
            </w:tcBorders>
            <w:tcMar>
              <w:top w:w="43" w:type="dxa"/>
              <w:left w:w="58" w:type="dxa"/>
              <w:bottom w:w="43" w:type="dxa"/>
              <w:right w:w="58" w:type="dxa"/>
            </w:tcMar>
          </w:tcPr>
          <w:p w14:paraId="77C620E9" w14:textId="44658891" w:rsidR="00115799" w:rsidRPr="006171FE" w:rsidRDefault="00D95A7E">
            <w:pPr>
              <w:spacing w:before="104"/>
            </w:pPr>
            <w:r w:rsidRPr="001C6FC7">
              <w:rPr>
                <w:color w:val="000000"/>
              </w:rPr>
              <w:t xml:space="preserve">Led to unplanned changes in restricted area dose rates </w:t>
            </w:r>
            <w:proofErr w:type="gramStart"/>
            <w:r w:rsidRPr="001C6FC7">
              <w:rPr>
                <w:color w:val="000000"/>
              </w:rPr>
              <w:t>in excess of</w:t>
            </w:r>
            <w:proofErr w:type="gramEnd"/>
            <w:r w:rsidRPr="001C6FC7">
              <w:rPr>
                <w:color w:val="000000"/>
              </w:rPr>
              <w:t xml:space="preserve"> 20 rem per hour in an area where personnel were </w:t>
            </w:r>
            <w:proofErr w:type="gramStart"/>
            <w:r w:rsidRPr="001C6FC7">
              <w:rPr>
                <w:color w:val="000000"/>
              </w:rPr>
              <w:t>present</w:t>
            </w:r>
            <w:proofErr w:type="gramEnd"/>
            <w:r w:rsidRPr="001C6FC7">
              <w:rPr>
                <w:color w:val="000000"/>
              </w:rPr>
              <w:t xml:space="preserve"> or which is accessible to personnel</w:t>
            </w:r>
          </w:p>
        </w:tc>
      </w:tr>
      <w:tr w:rsidR="00115799" w:rsidRPr="006171FE" w14:paraId="3E912139" w14:textId="77777777" w:rsidTr="001C789C">
        <w:trPr>
          <w:cantSplit/>
          <w:trHeight w:val="480"/>
        </w:trPr>
        <w:tc>
          <w:tcPr>
            <w:tcW w:w="861" w:type="dxa"/>
            <w:tcBorders>
              <w:top w:val="single" w:sz="4" w:space="0" w:color="auto"/>
              <w:left w:val="double" w:sz="4" w:space="0" w:color="auto"/>
              <w:bottom w:val="double" w:sz="4" w:space="0" w:color="auto"/>
              <w:right w:val="single" w:sz="4" w:space="0" w:color="auto"/>
            </w:tcBorders>
            <w:tcMar>
              <w:top w:w="43" w:type="dxa"/>
              <w:left w:w="58" w:type="dxa"/>
              <w:bottom w:w="43" w:type="dxa"/>
              <w:right w:w="58" w:type="dxa"/>
            </w:tcMar>
            <w:vAlign w:val="center"/>
          </w:tcPr>
          <w:p w14:paraId="44D1A2FF" w14:textId="1FAC2A13" w:rsidR="00115799" w:rsidRPr="006171FE" w:rsidRDefault="00811557">
            <w:pPr>
              <w:spacing w:before="104"/>
              <w:jc w:val="center"/>
            </w:pPr>
            <w:ins w:id="59" w:author="Author">
              <w:r>
                <w:t>13</w:t>
              </w:r>
            </w:ins>
          </w:p>
        </w:tc>
        <w:tc>
          <w:tcPr>
            <w:tcW w:w="8550" w:type="dxa"/>
            <w:tcBorders>
              <w:top w:val="single" w:sz="4" w:space="0" w:color="auto"/>
              <w:left w:val="single" w:sz="4" w:space="0" w:color="auto"/>
              <w:bottom w:val="double" w:sz="4" w:space="0" w:color="auto"/>
              <w:right w:val="double" w:sz="4" w:space="0" w:color="auto"/>
            </w:tcBorders>
            <w:tcMar>
              <w:top w:w="43" w:type="dxa"/>
              <w:left w:w="58" w:type="dxa"/>
              <w:bottom w:w="43" w:type="dxa"/>
              <w:right w:w="58" w:type="dxa"/>
            </w:tcMar>
          </w:tcPr>
          <w:p w14:paraId="3966F9FD" w14:textId="47C82798" w:rsidR="00115799" w:rsidRPr="006171FE" w:rsidRDefault="00086AD7">
            <w:pPr>
              <w:spacing w:before="104"/>
            </w:pPr>
            <w:r w:rsidRPr="001C6FC7">
              <w:rPr>
                <w:color w:val="000000"/>
              </w:rPr>
              <w:t xml:space="preserve">Led to unplanned changes in restricted area airborne radioactivity levels </w:t>
            </w:r>
            <w:proofErr w:type="gramStart"/>
            <w:r w:rsidRPr="001C6FC7">
              <w:rPr>
                <w:color w:val="000000"/>
              </w:rPr>
              <w:t>in excess of</w:t>
            </w:r>
            <w:proofErr w:type="gramEnd"/>
            <w:r w:rsidRPr="001C6FC7">
              <w:rPr>
                <w:color w:val="000000"/>
              </w:rPr>
              <w:t xml:space="preserve"> 500 derived air concentration (DAC) in an area where personnel were </w:t>
            </w:r>
            <w:proofErr w:type="gramStart"/>
            <w:r w:rsidRPr="001C6FC7">
              <w:rPr>
                <w:color w:val="000000"/>
              </w:rPr>
              <w:t>present</w:t>
            </w:r>
            <w:proofErr w:type="gramEnd"/>
            <w:r w:rsidRPr="001C6FC7">
              <w:rPr>
                <w:color w:val="000000"/>
              </w:rPr>
              <w:t xml:space="preserve"> or which is accessible to personnel and where the airborne radioactivity level was not promptly recognized and/or appropriate actions were not taken in a timely manner</w:t>
            </w:r>
          </w:p>
        </w:tc>
      </w:tr>
      <w:tr w:rsidR="00115799" w:rsidRPr="006171FE" w14:paraId="4C21AEC9" w14:textId="77777777" w:rsidTr="001C789C">
        <w:trPr>
          <w:cantSplit/>
          <w:trHeight w:val="318"/>
        </w:trPr>
        <w:tc>
          <w:tcPr>
            <w:tcW w:w="861" w:type="dxa"/>
            <w:tcBorders>
              <w:top w:val="double" w:sz="4" w:space="0" w:color="auto"/>
              <w:left w:val="double" w:sz="4" w:space="0" w:color="auto"/>
              <w:right w:val="single" w:sz="4" w:space="0" w:color="auto"/>
            </w:tcBorders>
            <w:tcMar>
              <w:top w:w="43" w:type="dxa"/>
              <w:left w:w="58" w:type="dxa"/>
              <w:bottom w:w="43" w:type="dxa"/>
              <w:right w:w="58" w:type="dxa"/>
            </w:tcMar>
            <w:vAlign w:val="center"/>
          </w:tcPr>
          <w:p w14:paraId="60B45807" w14:textId="05E5B705" w:rsidR="00115799" w:rsidRPr="006171FE" w:rsidRDefault="00811557">
            <w:pPr>
              <w:spacing w:before="104"/>
              <w:jc w:val="center"/>
            </w:pPr>
            <w:ins w:id="60" w:author="Author">
              <w:r>
                <w:lastRenderedPageBreak/>
                <w:t>14</w:t>
              </w:r>
            </w:ins>
          </w:p>
        </w:tc>
        <w:tc>
          <w:tcPr>
            <w:tcW w:w="8550" w:type="dxa"/>
            <w:tcBorders>
              <w:top w:val="double" w:sz="4" w:space="0" w:color="auto"/>
              <w:left w:val="single" w:sz="6" w:space="0" w:color="000000"/>
              <w:right w:val="double" w:sz="4" w:space="0" w:color="auto"/>
            </w:tcBorders>
            <w:tcMar>
              <w:top w:w="43" w:type="dxa"/>
              <w:left w:w="58" w:type="dxa"/>
              <w:bottom w:w="43" w:type="dxa"/>
              <w:right w:w="58" w:type="dxa"/>
            </w:tcMar>
          </w:tcPr>
          <w:p w14:paraId="3A97F2D7" w14:textId="77777777" w:rsidR="00086AD7" w:rsidRPr="001C6FC7" w:rsidRDefault="00086AD7" w:rsidP="00086AD7">
            <w:pPr>
              <w:spacing w:before="104"/>
              <w:rPr>
                <w:color w:val="000000"/>
              </w:rPr>
            </w:pPr>
            <w:r w:rsidRPr="001C6FC7">
              <w:rPr>
                <w:color w:val="000000"/>
              </w:rPr>
              <w:t>Led to an uncontrolled, unplanned, or abnormal release of radioactive material to the unrestricted area</w:t>
            </w:r>
          </w:p>
          <w:p w14:paraId="724C065B" w14:textId="77777777" w:rsidR="00086AD7" w:rsidRPr="00950858" w:rsidRDefault="00086AD7" w:rsidP="002827AE">
            <w:pPr>
              <w:pStyle w:val="ListParagraph"/>
              <w:numPr>
                <w:ilvl w:val="0"/>
                <w:numId w:val="4"/>
              </w:numPr>
              <w:ind w:left="646"/>
              <w:contextualSpacing w:val="0"/>
              <w:rPr>
                <w:color w:val="000000"/>
              </w:rPr>
            </w:pPr>
            <w:r w:rsidRPr="00950858">
              <w:rPr>
                <w:color w:val="000000"/>
              </w:rPr>
              <w:t>for which the extent of the offsite contamination is unknown; or,</w:t>
            </w:r>
          </w:p>
          <w:p w14:paraId="699CD29B" w14:textId="77777777" w:rsidR="00086AD7" w:rsidRPr="00950858" w:rsidRDefault="00086AD7" w:rsidP="002827AE">
            <w:pPr>
              <w:pStyle w:val="ListParagraph"/>
              <w:numPr>
                <w:ilvl w:val="0"/>
                <w:numId w:val="4"/>
              </w:numPr>
              <w:ind w:left="646"/>
              <w:contextualSpacing w:val="0"/>
              <w:rPr>
                <w:color w:val="000000"/>
              </w:rPr>
            </w:pPr>
            <w:r w:rsidRPr="00950858">
              <w:rPr>
                <w:color w:val="000000"/>
              </w:rPr>
              <w:t xml:space="preserve">that may have resulted in a dose to a member of the public from loss of radioactive material control </w:t>
            </w:r>
            <w:proofErr w:type="gramStart"/>
            <w:r w:rsidRPr="00950858">
              <w:rPr>
                <w:color w:val="000000"/>
              </w:rPr>
              <w:t>in excess of</w:t>
            </w:r>
            <w:proofErr w:type="gramEnd"/>
            <w:r w:rsidRPr="00950858">
              <w:rPr>
                <w:color w:val="000000"/>
              </w:rPr>
              <w:t xml:space="preserve"> 25 mrem (10 CFR 20.1301(e)); or,</w:t>
            </w:r>
          </w:p>
          <w:p w14:paraId="748C7998" w14:textId="404886C2" w:rsidR="00115799" w:rsidRPr="00086AD7" w:rsidRDefault="00086AD7" w:rsidP="002827AE">
            <w:pPr>
              <w:pStyle w:val="ListParagraph"/>
              <w:numPr>
                <w:ilvl w:val="0"/>
                <w:numId w:val="4"/>
              </w:numPr>
              <w:ind w:left="646"/>
              <w:contextualSpacing w:val="0"/>
              <w:rPr>
                <w:color w:val="000000"/>
              </w:rPr>
            </w:pPr>
            <w:r w:rsidRPr="00950858">
              <w:rPr>
                <w:color w:val="000000"/>
              </w:rPr>
              <w:t xml:space="preserve">that may have resulted in an exposure to a member of the public from effluents </w:t>
            </w:r>
            <w:proofErr w:type="gramStart"/>
            <w:r w:rsidRPr="00950858">
              <w:rPr>
                <w:color w:val="000000"/>
              </w:rPr>
              <w:t>in excess of</w:t>
            </w:r>
            <w:proofErr w:type="gramEnd"/>
            <w:r w:rsidRPr="00950858">
              <w:rPr>
                <w:color w:val="000000"/>
              </w:rPr>
              <w:t xml:space="preserve"> the as low as reasonably achievable (ALARA) guidelines contained in Appendix I to 10 CFR Part 50</w:t>
            </w:r>
          </w:p>
        </w:tc>
      </w:tr>
      <w:tr w:rsidR="00115799" w:rsidRPr="006171FE" w14:paraId="2113AEB3" w14:textId="77777777" w:rsidTr="00B16BAF">
        <w:trPr>
          <w:cantSplit/>
          <w:trHeight w:val="390"/>
        </w:trPr>
        <w:tc>
          <w:tcPr>
            <w:tcW w:w="861"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vAlign w:val="center"/>
          </w:tcPr>
          <w:p w14:paraId="433B2485" w14:textId="3C4A19BC" w:rsidR="00115799" w:rsidRPr="006171FE" w:rsidRDefault="00811557">
            <w:pPr>
              <w:spacing w:before="104"/>
              <w:jc w:val="center"/>
            </w:pPr>
            <w:ins w:id="61" w:author="Author">
              <w:r>
                <w:t>15</w:t>
              </w:r>
            </w:ins>
          </w:p>
        </w:tc>
        <w:tc>
          <w:tcPr>
            <w:tcW w:w="8550" w:type="dxa"/>
            <w:tcBorders>
              <w:top w:val="single" w:sz="6" w:space="0" w:color="000000"/>
              <w:left w:val="single" w:sz="6" w:space="0" w:color="000000"/>
              <w:bottom w:val="single" w:sz="4" w:space="0" w:color="auto"/>
              <w:right w:val="double" w:sz="4" w:space="0" w:color="auto"/>
            </w:tcBorders>
            <w:tcMar>
              <w:top w:w="43" w:type="dxa"/>
              <w:left w:w="58" w:type="dxa"/>
              <w:bottom w:w="43" w:type="dxa"/>
              <w:right w:w="58" w:type="dxa"/>
            </w:tcMar>
          </w:tcPr>
          <w:p w14:paraId="4EF4D171" w14:textId="628DABCF" w:rsidR="00115799" w:rsidRPr="006171FE" w:rsidRDefault="00086AD7">
            <w:pPr>
              <w:spacing w:before="104"/>
            </w:pPr>
            <w:r w:rsidRPr="001C6FC7">
              <w:rPr>
                <w:color w:val="000000"/>
              </w:rPr>
              <w:t>Led to a large (typically greater than 100,000</w:t>
            </w:r>
            <w:r w:rsidRPr="00FA1BFF">
              <w:rPr>
                <w:color w:val="000000"/>
              </w:rPr>
              <w:t> </w:t>
            </w:r>
            <w:r w:rsidRPr="001C6FC7">
              <w:rPr>
                <w:color w:val="000000"/>
              </w:rPr>
              <w:t xml:space="preserve">gallons), unplanned release of radioactive liquid inside the restricted area that has the potential for </w:t>
            </w:r>
            <w:proofErr w:type="gramStart"/>
            <w:r w:rsidRPr="001C6FC7">
              <w:rPr>
                <w:color w:val="000000"/>
              </w:rPr>
              <w:t>ground-water</w:t>
            </w:r>
            <w:proofErr w:type="gramEnd"/>
            <w:r w:rsidRPr="001C6FC7">
              <w:rPr>
                <w:color w:val="000000"/>
              </w:rPr>
              <w:t>, or offsite, contamination</w:t>
            </w:r>
          </w:p>
        </w:tc>
      </w:tr>
      <w:tr w:rsidR="00115799" w:rsidRPr="006171FE" w14:paraId="7234FCAE" w14:textId="77777777" w:rsidTr="00B16BAF">
        <w:trPr>
          <w:cantSplit/>
          <w:trHeight w:val="390"/>
        </w:trPr>
        <w:tc>
          <w:tcPr>
            <w:tcW w:w="861"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vAlign w:val="center"/>
          </w:tcPr>
          <w:p w14:paraId="21C9C66B" w14:textId="19A82841" w:rsidR="00115799" w:rsidRPr="006171FE" w:rsidRDefault="00811557">
            <w:pPr>
              <w:spacing w:before="104"/>
              <w:jc w:val="center"/>
            </w:pPr>
            <w:ins w:id="62" w:author="Author">
              <w:r>
                <w:t>16</w:t>
              </w:r>
            </w:ins>
          </w:p>
        </w:tc>
        <w:tc>
          <w:tcPr>
            <w:tcW w:w="8550" w:type="dxa"/>
            <w:tcBorders>
              <w:top w:val="single" w:sz="4" w:space="0" w:color="auto"/>
              <w:left w:val="single" w:sz="4" w:space="0" w:color="auto"/>
              <w:bottom w:val="single" w:sz="4" w:space="0" w:color="auto"/>
              <w:right w:val="double" w:sz="4" w:space="0" w:color="auto"/>
            </w:tcBorders>
            <w:tcMar>
              <w:top w:w="43" w:type="dxa"/>
              <w:left w:w="58" w:type="dxa"/>
              <w:bottom w:w="43" w:type="dxa"/>
              <w:right w:w="58" w:type="dxa"/>
            </w:tcMar>
          </w:tcPr>
          <w:p w14:paraId="54CDB210" w14:textId="5A4A4B48" w:rsidR="00115799" w:rsidRPr="006171FE" w:rsidRDefault="00086AD7">
            <w:pPr>
              <w:spacing w:before="104"/>
            </w:pPr>
            <w:r w:rsidRPr="001C6FC7">
              <w:rPr>
                <w:color w:val="000000"/>
              </w:rPr>
              <w:t>Involved the failure of radioactive material packaging that resulted in external radiation levels exceeding 5 times the accessible area dose rate limits specified in 10 CFR </w:t>
            </w:r>
            <w:r w:rsidR="00DC6CD2" w:rsidRPr="001C6FC7">
              <w:rPr>
                <w:color w:val="000000"/>
              </w:rPr>
              <w:t>Part</w:t>
            </w:r>
            <w:r w:rsidR="00DC6CD2">
              <w:rPr>
                <w:color w:val="000000"/>
              </w:rPr>
              <w:t> </w:t>
            </w:r>
            <w:r w:rsidRPr="001C6FC7">
              <w:rPr>
                <w:color w:val="000000"/>
              </w:rPr>
              <w:t>71, or 50 times the contamination limits specified in 49 CFR Part 173</w:t>
            </w:r>
          </w:p>
        </w:tc>
      </w:tr>
      <w:tr w:rsidR="00115799" w:rsidRPr="006171FE" w14:paraId="161CD771" w14:textId="77777777" w:rsidTr="00B16BAF">
        <w:trPr>
          <w:cantSplit/>
          <w:trHeight w:val="525"/>
        </w:trPr>
        <w:tc>
          <w:tcPr>
            <w:tcW w:w="861" w:type="dxa"/>
            <w:tcBorders>
              <w:top w:val="single" w:sz="4" w:space="0" w:color="auto"/>
              <w:left w:val="double" w:sz="4" w:space="0" w:color="auto"/>
              <w:bottom w:val="double" w:sz="4" w:space="0" w:color="auto"/>
              <w:right w:val="single" w:sz="4" w:space="0" w:color="auto"/>
            </w:tcBorders>
            <w:tcMar>
              <w:top w:w="43" w:type="dxa"/>
              <w:left w:w="58" w:type="dxa"/>
              <w:bottom w:w="43" w:type="dxa"/>
              <w:right w:w="58" w:type="dxa"/>
            </w:tcMar>
            <w:vAlign w:val="center"/>
          </w:tcPr>
          <w:p w14:paraId="75CE9C7D" w14:textId="54D28EA6" w:rsidR="00115799" w:rsidRPr="006171FE" w:rsidRDefault="00811557">
            <w:pPr>
              <w:spacing w:before="104"/>
              <w:jc w:val="center"/>
            </w:pPr>
            <w:ins w:id="63" w:author="Author">
              <w:r>
                <w:t>17</w:t>
              </w:r>
            </w:ins>
          </w:p>
        </w:tc>
        <w:tc>
          <w:tcPr>
            <w:tcW w:w="8550" w:type="dxa"/>
            <w:tcBorders>
              <w:top w:val="single" w:sz="4" w:space="0" w:color="auto"/>
              <w:left w:val="single" w:sz="4" w:space="0" w:color="auto"/>
              <w:bottom w:val="double" w:sz="4" w:space="0" w:color="auto"/>
              <w:right w:val="double" w:sz="4" w:space="0" w:color="auto"/>
            </w:tcBorders>
            <w:tcMar>
              <w:top w:w="43" w:type="dxa"/>
              <w:left w:w="58" w:type="dxa"/>
              <w:bottom w:w="43" w:type="dxa"/>
              <w:right w:w="58" w:type="dxa"/>
            </w:tcMar>
          </w:tcPr>
          <w:p w14:paraId="12565C3A" w14:textId="2ECCFA57" w:rsidR="00115799" w:rsidRPr="006171FE" w:rsidRDefault="00086AD7">
            <w:pPr>
              <w:spacing w:before="104"/>
            </w:pPr>
            <w:r w:rsidRPr="001C6FC7">
              <w:rPr>
                <w:color w:val="000000"/>
              </w:rPr>
              <w:t>Involved an emergency or non</w:t>
            </w:r>
            <w:r w:rsidRPr="001C6FC7">
              <w:rPr>
                <w:color w:val="000000"/>
              </w:rPr>
              <w:noBreakHyphen/>
              <w:t>emergency event or situation, related to the health and safety of the public or on</w:t>
            </w:r>
            <w:r w:rsidRPr="001C6FC7">
              <w:rPr>
                <w:color w:val="000000"/>
              </w:rPr>
              <w:noBreakHyphen/>
              <w:t>site personnel or protection of the environment, for which a 10 CFR 50.72 report has been submitted that is expected to cause significant, heightened public or government concern</w:t>
            </w:r>
          </w:p>
        </w:tc>
      </w:tr>
    </w:tbl>
    <w:p w14:paraId="05F5D289" w14:textId="77777777" w:rsidR="00115799" w:rsidRDefault="00115799" w:rsidP="00F72F89">
      <w:pPr>
        <w:pStyle w:val="BodyText"/>
      </w:pPr>
    </w:p>
    <w:p w14:paraId="075B7B09" w14:textId="77777777" w:rsidR="00BA7B75" w:rsidRPr="00BA7B75" w:rsidRDefault="00BA7B75" w:rsidP="00035849">
      <w:pPr>
        <w:pStyle w:val="TableHeadingcentered"/>
        <w:pageBreakBefore/>
      </w:pPr>
      <w:bookmarkStart w:id="64" w:name="_Toc188457718"/>
      <w:r w:rsidRPr="00BA7B75">
        <w:lastRenderedPageBreak/>
        <w:t>Table 6: Security Deterministic Criteria</w:t>
      </w:r>
      <w:bookmarkEnd w:id="64"/>
    </w:p>
    <w:tbl>
      <w:tblPr>
        <w:tblW w:w="9450" w:type="dxa"/>
        <w:tblInd w:w="24" w:type="dxa"/>
        <w:tblLayout w:type="fixed"/>
        <w:tblCellMar>
          <w:left w:w="24" w:type="dxa"/>
          <w:right w:w="24" w:type="dxa"/>
        </w:tblCellMar>
        <w:tblLook w:val="0000" w:firstRow="0" w:lastRow="0" w:firstColumn="0" w:lastColumn="0" w:noHBand="0" w:noVBand="0"/>
      </w:tblPr>
      <w:tblGrid>
        <w:gridCol w:w="900"/>
        <w:gridCol w:w="8550"/>
      </w:tblGrid>
      <w:tr w:rsidR="00BA7B75" w:rsidRPr="00562C86" w14:paraId="18F0D41B" w14:textId="77777777" w:rsidTr="00B16BAF">
        <w:trPr>
          <w:cantSplit/>
          <w:tblHeader/>
        </w:trPr>
        <w:tc>
          <w:tcPr>
            <w:tcW w:w="9450" w:type="dxa"/>
            <w:gridSpan w:val="2"/>
            <w:tcBorders>
              <w:top w:val="double" w:sz="4" w:space="0" w:color="auto"/>
              <w:left w:val="double" w:sz="4" w:space="0" w:color="auto"/>
              <w:bottom w:val="single" w:sz="4" w:space="0" w:color="auto"/>
              <w:right w:val="double" w:sz="4" w:space="0" w:color="auto"/>
            </w:tcBorders>
            <w:tcMar>
              <w:top w:w="43" w:type="dxa"/>
              <w:left w:w="58" w:type="dxa"/>
              <w:bottom w:w="43" w:type="dxa"/>
              <w:right w:w="58" w:type="dxa"/>
            </w:tcMar>
          </w:tcPr>
          <w:p w14:paraId="5B8BB021" w14:textId="77777777" w:rsidR="00BA7B75" w:rsidRPr="00562C86" w:rsidRDefault="00BA7B75">
            <w:pPr>
              <w:spacing w:before="104"/>
              <w:jc w:val="center"/>
              <w:rPr>
                <w:bCs/>
              </w:rPr>
            </w:pPr>
            <w:r>
              <w:rPr>
                <w:color w:val="000000"/>
              </w:rPr>
              <w:t>Security</w:t>
            </w:r>
            <w:r w:rsidRPr="00584383">
              <w:rPr>
                <w:color w:val="000000"/>
              </w:rPr>
              <w:t xml:space="preserve"> </w:t>
            </w:r>
            <w:r>
              <w:rPr>
                <w:color w:val="000000"/>
              </w:rPr>
              <w:t>D</w:t>
            </w:r>
            <w:r w:rsidRPr="004044CA">
              <w:rPr>
                <w:color w:val="000000"/>
              </w:rPr>
              <w:t xml:space="preserve">eterministic </w:t>
            </w:r>
            <w:r>
              <w:rPr>
                <w:color w:val="000000"/>
              </w:rPr>
              <w:t>C</w:t>
            </w:r>
            <w:r w:rsidRPr="004044CA">
              <w:rPr>
                <w:color w:val="000000"/>
              </w:rPr>
              <w:t>riteria</w:t>
            </w:r>
          </w:p>
        </w:tc>
      </w:tr>
      <w:tr w:rsidR="00BA7B75" w:rsidRPr="00562C86" w14:paraId="51F00870" w14:textId="77777777" w:rsidTr="00B16BAF">
        <w:trPr>
          <w:cantSplit/>
        </w:trPr>
        <w:tc>
          <w:tcPr>
            <w:tcW w:w="900" w:type="dxa"/>
            <w:tcBorders>
              <w:top w:val="double" w:sz="4" w:space="0" w:color="auto"/>
              <w:left w:val="double" w:sz="4" w:space="0" w:color="auto"/>
              <w:bottom w:val="single" w:sz="4" w:space="0" w:color="auto"/>
              <w:right w:val="single" w:sz="4" w:space="0" w:color="auto"/>
            </w:tcBorders>
            <w:tcMar>
              <w:top w:w="43" w:type="dxa"/>
              <w:left w:w="58" w:type="dxa"/>
              <w:bottom w:w="43" w:type="dxa"/>
              <w:right w:w="58" w:type="dxa"/>
            </w:tcMar>
          </w:tcPr>
          <w:p w14:paraId="6A05DBC9" w14:textId="77777777" w:rsidR="00BA7B75" w:rsidRPr="00562C86" w:rsidRDefault="00BA7B75">
            <w:pPr>
              <w:spacing w:before="104"/>
              <w:jc w:val="center"/>
              <w:rPr>
                <w:bCs/>
              </w:rPr>
            </w:pPr>
            <w:r>
              <w:rPr>
                <w:bCs/>
              </w:rPr>
              <w:t>Criteria</w:t>
            </w:r>
          </w:p>
        </w:tc>
        <w:tc>
          <w:tcPr>
            <w:tcW w:w="8550" w:type="dxa"/>
            <w:tcBorders>
              <w:top w:val="double" w:sz="4" w:space="0" w:color="auto"/>
              <w:left w:val="single" w:sz="6" w:space="0" w:color="000000"/>
              <w:bottom w:val="single" w:sz="4" w:space="0" w:color="auto"/>
              <w:right w:val="double" w:sz="4" w:space="0" w:color="auto"/>
            </w:tcBorders>
            <w:tcMar>
              <w:top w:w="43" w:type="dxa"/>
              <w:left w:w="58" w:type="dxa"/>
              <w:bottom w:w="43" w:type="dxa"/>
              <w:right w:w="58" w:type="dxa"/>
            </w:tcMar>
          </w:tcPr>
          <w:p w14:paraId="7DCD8EE6" w14:textId="77777777" w:rsidR="00BA7B75" w:rsidRPr="00DD696E" w:rsidRDefault="00BA7B75">
            <w:pPr>
              <w:spacing w:before="104"/>
              <w:jc w:val="center"/>
            </w:pPr>
            <w:r w:rsidRPr="00DD696E">
              <w:rPr>
                <w:bCs/>
              </w:rPr>
              <w:t>Consider IIT</w:t>
            </w:r>
          </w:p>
        </w:tc>
      </w:tr>
      <w:tr w:rsidR="00BA7B75" w:rsidRPr="006171FE" w14:paraId="7F58D1FE" w14:textId="77777777" w:rsidTr="00B16BAF">
        <w:trPr>
          <w:cantSplit/>
          <w:trHeight w:val="705"/>
        </w:trPr>
        <w:tc>
          <w:tcPr>
            <w:tcW w:w="900"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00808656" w14:textId="77777777" w:rsidR="00BA7B75" w:rsidRDefault="00BA7B75">
            <w:pPr>
              <w:spacing w:before="104"/>
              <w:jc w:val="center"/>
            </w:pPr>
            <w:r>
              <w:t>1</w:t>
            </w:r>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5DAE35F5" w14:textId="315108D6" w:rsidR="00BA7B75" w:rsidRPr="00DD696E" w:rsidRDefault="00F76ABF">
            <w:pPr>
              <w:spacing w:before="104"/>
            </w:pPr>
            <w:r w:rsidRPr="001C6FC7">
              <w:rPr>
                <w:color w:val="000000"/>
              </w:rPr>
              <w:t>Involved circumstances sufficiently complex, unique, or not well enough understood, or involved safeguards concerns, or involved characteristics the investigation of which would best serve the needs and interests of the Commission (MD 8.3)</w:t>
            </w:r>
          </w:p>
        </w:tc>
      </w:tr>
      <w:tr w:rsidR="00BA7B75" w:rsidRPr="006171FE" w14:paraId="3A92DE5E" w14:textId="77777777" w:rsidTr="00B16BAF">
        <w:trPr>
          <w:cantSplit/>
          <w:trHeight w:val="647"/>
        </w:trPr>
        <w:tc>
          <w:tcPr>
            <w:tcW w:w="900"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0D7CE859" w14:textId="77777777" w:rsidR="00BA7B75" w:rsidRDefault="00BA7B75">
            <w:pPr>
              <w:spacing w:before="104"/>
              <w:jc w:val="center"/>
            </w:pPr>
            <w:r>
              <w:t>2</w:t>
            </w:r>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0BEA678A" w14:textId="1B0FBF4C" w:rsidR="00BA7B75" w:rsidRPr="00DD696E" w:rsidRDefault="00F76ABF">
            <w:pPr>
              <w:spacing w:before="104"/>
            </w:pPr>
            <w:r w:rsidRPr="001C6FC7">
              <w:rPr>
                <w:color w:val="000000"/>
              </w:rPr>
              <w:t xml:space="preserve">Failure of licensee significant safety equipment or adverse impact on licensee operations </w:t>
            </w:r>
            <w:proofErr w:type="gramStart"/>
            <w:r w:rsidRPr="001C6FC7">
              <w:rPr>
                <w:color w:val="000000"/>
              </w:rPr>
              <w:t>as a result of</w:t>
            </w:r>
            <w:proofErr w:type="gramEnd"/>
            <w:r w:rsidRPr="001C6FC7">
              <w:rPr>
                <w:color w:val="000000"/>
              </w:rPr>
              <w:t xml:space="preserve"> a </w:t>
            </w:r>
            <w:proofErr w:type="gramStart"/>
            <w:r w:rsidRPr="001C6FC7">
              <w:rPr>
                <w:color w:val="000000"/>
              </w:rPr>
              <w:t>safeguards initiated</w:t>
            </w:r>
            <w:proofErr w:type="gramEnd"/>
            <w:r w:rsidRPr="001C6FC7">
              <w:rPr>
                <w:color w:val="000000"/>
              </w:rPr>
              <w:t xml:space="preserve"> event (e.g., tampering)</w:t>
            </w:r>
          </w:p>
        </w:tc>
      </w:tr>
      <w:tr w:rsidR="00BA7B75" w:rsidRPr="006171FE" w14:paraId="2D1F5AB4" w14:textId="77777777" w:rsidTr="00B16BAF">
        <w:trPr>
          <w:cantSplit/>
          <w:trHeight w:val="192"/>
        </w:trPr>
        <w:tc>
          <w:tcPr>
            <w:tcW w:w="900"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2F698FB2" w14:textId="77777777" w:rsidR="00BA7B75" w:rsidRDefault="00BA7B75">
            <w:pPr>
              <w:spacing w:before="104"/>
              <w:jc w:val="center"/>
            </w:pPr>
            <w:r>
              <w:t>3</w:t>
            </w:r>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7FBA6771" w14:textId="3444229E" w:rsidR="00BA7B75" w:rsidRPr="00DD696E" w:rsidRDefault="00F76ABF">
            <w:pPr>
              <w:spacing w:before="104"/>
            </w:pPr>
            <w:r w:rsidRPr="001C6FC7">
              <w:rPr>
                <w:color w:val="000000"/>
              </w:rPr>
              <w:t>Actual intrusion into the protected area</w:t>
            </w:r>
          </w:p>
        </w:tc>
      </w:tr>
      <w:tr w:rsidR="00BA7B75" w:rsidRPr="00FC232A" w14:paraId="27F011FB" w14:textId="77777777" w:rsidTr="00B16BAF">
        <w:trPr>
          <w:cantSplit/>
          <w:trHeight w:val="350"/>
        </w:trPr>
        <w:tc>
          <w:tcPr>
            <w:tcW w:w="900" w:type="dxa"/>
            <w:tcBorders>
              <w:top w:val="single" w:sz="4" w:space="0" w:color="auto"/>
              <w:left w:val="double" w:sz="4" w:space="0" w:color="auto"/>
              <w:bottom w:val="nil"/>
              <w:right w:val="single" w:sz="4" w:space="0" w:color="auto"/>
            </w:tcBorders>
            <w:tcMar>
              <w:top w:w="43" w:type="dxa"/>
              <w:left w:w="58" w:type="dxa"/>
              <w:bottom w:w="43" w:type="dxa"/>
              <w:right w:w="58" w:type="dxa"/>
            </w:tcMar>
          </w:tcPr>
          <w:p w14:paraId="26E78096" w14:textId="77777777" w:rsidR="00BA7B75" w:rsidRPr="00562C86" w:rsidRDefault="00BA7B75">
            <w:pPr>
              <w:spacing w:before="104"/>
              <w:jc w:val="center"/>
              <w:rPr>
                <w:bCs/>
              </w:rPr>
            </w:pPr>
            <w:r>
              <w:rPr>
                <w:bCs/>
              </w:rPr>
              <w:t>Criteria</w:t>
            </w:r>
          </w:p>
        </w:tc>
        <w:tc>
          <w:tcPr>
            <w:tcW w:w="8550" w:type="dxa"/>
            <w:tcBorders>
              <w:top w:val="single" w:sz="4" w:space="0" w:color="auto"/>
              <w:left w:val="single" w:sz="4" w:space="0" w:color="auto"/>
              <w:bottom w:val="nil"/>
              <w:right w:val="double" w:sz="4" w:space="0" w:color="auto"/>
            </w:tcBorders>
            <w:tcMar>
              <w:top w:w="43" w:type="dxa"/>
              <w:left w:w="58" w:type="dxa"/>
              <w:bottom w:w="43" w:type="dxa"/>
              <w:right w:w="58" w:type="dxa"/>
            </w:tcMar>
          </w:tcPr>
          <w:p w14:paraId="1A3CC220" w14:textId="77777777" w:rsidR="00BA7B75" w:rsidRPr="00DD696E" w:rsidRDefault="00BA7B75">
            <w:pPr>
              <w:spacing w:before="104"/>
              <w:jc w:val="center"/>
            </w:pPr>
            <w:r w:rsidRPr="00DD696E">
              <w:rPr>
                <w:bCs/>
              </w:rPr>
              <w:t>Consider AIT</w:t>
            </w:r>
          </w:p>
        </w:tc>
      </w:tr>
      <w:tr w:rsidR="00BA7B75" w:rsidRPr="008C6224" w14:paraId="67DF6C6D" w14:textId="77777777" w:rsidTr="00B16BAF">
        <w:trPr>
          <w:cantSplit/>
          <w:trHeight w:val="480"/>
        </w:trPr>
        <w:tc>
          <w:tcPr>
            <w:tcW w:w="900"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3FEE812E" w14:textId="77777777" w:rsidR="00BA7B75" w:rsidRDefault="00BA7B75">
            <w:pPr>
              <w:spacing w:before="104"/>
              <w:jc w:val="center"/>
            </w:pPr>
            <w:r>
              <w:t>4</w:t>
            </w:r>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3BDEA7FD" w14:textId="02DE5AEE" w:rsidR="00BA7B75" w:rsidRPr="008C6224" w:rsidRDefault="00F42171">
            <w:pPr>
              <w:spacing w:before="104"/>
              <w:rPr>
                <w:bCs/>
              </w:rPr>
            </w:pPr>
            <w:r w:rsidRPr="001C6FC7">
              <w:rPr>
                <w:color w:val="000000"/>
              </w:rPr>
              <w:t>Involved a significant infraction or repeated instances of safeguards infractions that demonstrate the ineffectiveness of facility security provisions (MD 8.3)</w:t>
            </w:r>
          </w:p>
        </w:tc>
      </w:tr>
      <w:tr w:rsidR="00BA7B75" w:rsidRPr="006171FE" w14:paraId="4E12AF11" w14:textId="77777777" w:rsidTr="00B16BAF">
        <w:trPr>
          <w:cantSplit/>
          <w:trHeight w:val="273"/>
        </w:trPr>
        <w:tc>
          <w:tcPr>
            <w:tcW w:w="900" w:type="dxa"/>
            <w:tcBorders>
              <w:top w:val="single" w:sz="6" w:space="0" w:color="000000"/>
              <w:left w:val="double" w:sz="4" w:space="0" w:color="auto"/>
              <w:right w:val="single" w:sz="4" w:space="0" w:color="auto"/>
            </w:tcBorders>
            <w:tcMar>
              <w:top w:w="43" w:type="dxa"/>
              <w:left w:w="58" w:type="dxa"/>
              <w:bottom w:w="43" w:type="dxa"/>
              <w:right w:w="58" w:type="dxa"/>
            </w:tcMar>
            <w:vAlign w:val="center"/>
          </w:tcPr>
          <w:p w14:paraId="014F716F" w14:textId="77777777" w:rsidR="00BA7B75" w:rsidRDefault="00BA7B75">
            <w:pPr>
              <w:spacing w:before="104"/>
              <w:jc w:val="center"/>
            </w:pPr>
            <w:r>
              <w:t>5</w:t>
            </w:r>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5FBF6F03" w14:textId="22752366" w:rsidR="00BA7B75" w:rsidRPr="006171FE" w:rsidRDefault="00F42171">
            <w:pPr>
              <w:spacing w:before="104"/>
            </w:pPr>
            <w:r w:rsidRPr="001C6FC7">
              <w:rPr>
                <w:color w:val="000000"/>
              </w:rPr>
              <w:t>Involved repeated instances of inadequate nuclear material control and accounting provisions to protect against theft or diversions of nuclear material (MD 8.3)</w:t>
            </w:r>
          </w:p>
        </w:tc>
      </w:tr>
      <w:tr w:rsidR="00BA7B75" w:rsidRPr="006171FE" w14:paraId="64F2DD7A" w14:textId="77777777" w:rsidTr="00B16BAF">
        <w:trPr>
          <w:cantSplit/>
          <w:trHeight w:val="165"/>
        </w:trPr>
        <w:tc>
          <w:tcPr>
            <w:tcW w:w="900"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3DD2F079" w14:textId="77777777" w:rsidR="00BA7B75" w:rsidRPr="006171FE" w:rsidRDefault="00BA7B75">
            <w:pPr>
              <w:spacing w:before="104"/>
              <w:jc w:val="center"/>
            </w:pPr>
            <w:r>
              <w:t>6</w:t>
            </w:r>
          </w:p>
        </w:tc>
        <w:tc>
          <w:tcPr>
            <w:tcW w:w="8550" w:type="dxa"/>
            <w:tcBorders>
              <w:top w:val="single" w:sz="6" w:space="0" w:color="000000"/>
              <w:left w:val="single" w:sz="6" w:space="0" w:color="000000"/>
              <w:right w:val="double" w:sz="4" w:space="0" w:color="auto"/>
            </w:tcBorders>
            <w:tcMar>
              <w:top w:w="43" w:type="dxa"/>
              <w:left w:w="58" w:type="dxa"/>
              <w:bottom w:w="43" w:type="dxa"/>
              <w:right w:w="58" w:type="dxa"/>
            </w:tcMar>
          </w:tcPr>
          <w:p w14:paraId="60602EDE" w14:textId="43C4F4C2" w:rsidR="00BA7B75" w:rsidRPr="006171FE" w:rsidRDefault="00F42171">
            <w:pPr>
              <w:spacing w:before="104"/>
            </w:pPr>
            <w:r w:rsidRPr="001C6FC7">
              <w:rPr>
                <w:color w:val="000000"/>
              </w:rPr>
              <w:t>Confirmed tampering event involving significant safety or security equipment</w:t>
            </w:r>
          </w:p>
        </w:tc>
      </w:tr>
      <w:tr w:rsidR="00BA7B75" w:rsidRPr="006171FE" w14:paraId="0FB9A260" w14:textId="77777777" w:rsidTr="00B16BAF">
        <w:trPr>
          <w:cantSplit/>
          <w:trHeight w:val="485"/>
        </w:trPr>
        <w:tc>
          <w:tcPr>
            <w:tcW w:w="900"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54278190" w14:textId="77777777" w:rsidR="00BA7B75" w:rsidRPr="006171FE" w:rsidRDefault="00BA7B75">
            <w:pPr>
              <w:spacing w:before="104"/>
              <w:jc w:val="center"/>
            </w:pPr>
            <w:r>
              <w:t>7</w:t>
            </w:r>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0AA24EE7" w14:textId="0BF73628" w:rsidR="00BA7B75" w:rsidRPr="006171FE" w:rsidRDefault="00F42171">
            <w:pPr>
              <w:spacing w:before="104"/>
            </w:pPr>
            <w:r w:rsidRPr="001C6FC7">
              <w:rPr>
                <w:color w:val="000000"/>
              </w:rPr>
              <w:t>Substantial failure in the licensee</w:t>
            </w:r>
            <w:r w:rsidRPr="00FA1BFF">
              <w:rPr>
                <w:color w:val="000000"/>
              </w:rPr>
              <w:t>’</w:t>
            </w:r>
            <w:r w:rsidRPr="001C6FC7">
              <w:rPr>
                <w:color w:val="000000"/>
              </w:rPr>
              <w:t>s intrusion detection or package/personnel search procedures which results in a significant vulnerability or compromise of plant safety or security</w:t>
            </w:r>
          </w:p>
        </w:tc>
      </w:tr>
      <w:tr w:rsidR="00BA7B75" w:rsidRPr="00FC232A" w14:paraId="4A0126C3" w14:textId="77777777" w:rsidTr="00B16BAF">
        <w:trPr>
          <w:cantSplit/>
          <w:trHeight w:val="415"/>
        </w:trPr>
        <w:tc>
          <w:tcPr>
            <w:tcW w:w="900"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tcPr>
          <w:p w14:paraId="04473D70" w14:textId="77777777" w:rsidR="00BA7B75" w:rsidRPr="00562C86" w:rsidRDefault="00BA7B75">
            <w:pPr>
              <w:spacing w:before="104"/>
              <w:jc w:val="center"/>
              <w:rPr>
                <w:bCs/>
              </w:rPr>
            </w:pPr>
            <w:r>
              <w:rPr>
                <w:bCs/>
              </w:rPr>
              <w:t>Criteria</w:t>
            </w:r>
          </w:p>
        </w:tc>
        <w:tc>
          <w:tcPr>
            <w:tcW w:w="8550" w:type="dxa"/>
            <w:tcBorders>
              <w:top w:val="single" w:sz="4" w:space="0" w:color="auto"/>
              <w:left w:val="single" w:sz="6" w:space="0" w:color="000000"/>
              <w:bottom w:val="single" w:sz="4" w:space="0" w:color="auto"/>
              <w:right w:val="double" w:sz="4" w:space="0" w:color="auto"/>
            </w:tcBorders>
            <w:tcMar>
              <w:top w:w="43" w:type="dxa"/>
              <w:left w:w="58" w:type="dxa"/>
              <w:bottom w:w="43" w:type="dxa"/>
              <w:right w:w="58" w:type="dxa"/>
            </w:tcMar>
          </w:tcPr>
          <w:p w14:paraId="3C0C96C7" w14:textId="77777777" w:rsidR="00BA7B75" w:rsidRPr="00FC232A" w:rsidRDefault="00BA7B75">
            <w:pPr>
              <w:spacing w:before="104"/>
              <w:jc w:val="center"/>
            </w:pPr>
            <w:r w:rsidRPr="00DD696E">
              <w:rPr>
                <w:bCs/>
              </w:rPr>
              <w:t>Consider SI</w:t>
            </w:r>
          </w:p>
        </w:tc>
      </w:tr>
      <w:tr w:rsidR="00BA7B75" w14:paraId="6EB98523" w14:textId="77777777" w:rsidTr="00B16BAF">
        <w:trPr>
          <w:cantSplit/>
          <w:trHeight w:val="70"/>
        </w:trPr>
        <w:tc>
          <w:tcPr>
            <w:tcW w:w="900"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vAlign w:val="center"/>
          </w:tcPr>
          <w:p w14:paraId="2938D1D8" w14:textId="7987D63A" w:rsidR="00BA7B75" w:rsidRDefault="00D226AF">
            <w:pPr>
              <w:spacing w:before="104"/>
              <w:jc w:val="center"/>
              <w:rPr>
                <w:bCs/>
              </w:rPr>
            </w:pPr>
            <w:r>
              <w:rPr>
                <w:bCs/>
              </w:rPr>
              <w:t>8</w:t>
            </w:r>
          </w:p>
        </w:tc>
        <w:tc>
          <w:tcPr>
            <w:tcW w:w="8550" w:type="dxa"/>
            <w:tcBorders>
              <w:top w:val="single" w:sz="4" w:space="0" w:color="auto"/>
              <w:left w:val="single" w:sz="4" w:space="0" w:color="auto"/>
              <w:bottom w:val="single" w:sz="4" w:space="0" w:color="auto"/>
              <w:right w:val="double" w:sz="4" w:space="0" w:color="auto"/>
            </w:tcBorders>
            <w:tcMar>
              <w:top w:w="43" w:type="dxa"/>
              <w:left w:w="58" w:type="dxa"/>
              <w:bottom w:w="43" w:type="dxa"/>
              <w:right w:w="58" w:type="dxa"/>
            </w:tcMar>
          </w:tcPr>
          <w:p w14:paraId="03D71E7E" w14:textId="3BFA2F42" w:rsidR="00BA7B75" w:rsidRDefault="00F42171">
            <w:pPr>
              <w:spacing w:before="104"/>
              <w:rPr>
                <w:bCs/>
              </w:rPr>
            </w:pPr>
            <w:r w:rsidRPr="001C6FC7">
              <w:rPr>
                <w:color w:val="000000"/>
              </w:rPr>
              <w:t>Involved inadequate nuclear material control and accounting provisions to protect against theft or diversion, as evidenced by inability to locate an item containing special nuclear material (such as an irradiated rod, rod piece, pellet, or instrument)</w:t>
            </w:r>
          </w:p>
        </w:tc>
      </w:tr>
      <w:tr w:rsidR="00BA7B75" w14:paraId="3135BE5C" w14:textId="77777777" w:rsidTr="00B16BAF">
        <w:trPr>
          <w:cantSplit/>
          <w:trHeight w:val="70"/>
        </w:trPr>
        <w:tc>
          <w:tcPr>
            <w:tcW w:w="900"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vAlign w:val="center"/>
          </w:tcPr>
          <w:p w14:paraId="5E3586D9" w14:textId="2109D35A" w:rsidR="00BA7B75" w:rsidRDefault="00D226AF">
            <w:pPr>
              <w:spacing w:before="104"/>
              <w:jc w:val="center"/>
              <w:rPr>
                <w:bCs/>
              </w:rPr>
            </w:pPr>
            <w:r>
              <w:rPr>
                <w:bCs/>
              </w:rPr>
              <w:t>9</w:t>
            </w:r>
          </w:p>
        </w:tc>
        <w:tc>
          <w:tcPr>
            <w:tcW w:w="8550" w:type="dxa"/>
            <w:tcBorders>
              <w:top w:val="single" w:sz="4" w:space="0" w:color="auto"/>
              <w:left w:val="single" w:sz="6" w:space="0" w:color="000000"/>
              <w:bottom w:val="single" w:sz="4" w:space="0" w:color="auto"/>
              <w:right w:val="double" w:sz="4" w:space="0" w:color="auto"/>
            </w:tcBorders>
            <w:tcMar>
              <w:top w:w="43" w:type="dxa"/>
              <w:left w:w="58" w:type="dxa"/>
              <w:bottom w:w="43" w:type="dxa"/>
              <w:right w:w="58" w:type="dxa"/>
            </w:tcMar>
          </w:tcPr>
          <w:p w14:paraId="46832BD7" w14:textId="772B0706" w:rsidR="00BA7B75" w:rsidRDefault="00F42171">
            <w:pPr>
              <w:spacing w:before="104"/>
              <w:rPr>
                <w:bCs/>
              </w:rPr>
            </w:pPr>
            <w:r w:rsidRPr="001C6FC7">
              <w:rPr>
                <w:color w:val="000000"/>
              </w:rPr>
              <w:t>Involved a significant safeguards infraction that demonstrates the ineffectiveness of facility security provisions</w:t>
            </w:r>
          </w:p>
        </w:tc>
      </w:tr>
      <w:tr w:rsidR="00BA7B75" w14:paraId="3C48D49F" w14:textId="77777777" w:rsidTr="00B16BAF">
        <w:trPr>
          <w:cantSplit/>
          <w:trHeight w:val="70"/>
        </w:trPr>
        <w:tc>
          <w:tcPr>
            <w:tcW w:w="900" w:type="dxa"/>
            <w:tcBorders>
              <w:top w:val="single" w:sz="4" w:space="0" w:color="auto"/>
              <w:left w:val="double" w:sz="4" w:space="0" w:color="auto"/>
              <w:bottom w:val="single" w:sz="4" w:space="0" w:color="auto"/>
              <w:right w:val="single" w:sz="4" w:space="0" w:color="auto"/>
            </w:tcBorders>
            <w:tcMar>
              <w:top w:w="43" w:type="dxa"/>
              <w:left w:w="58" w:type="dxa"/>
              <w:bottom w:w="43" w:type="dxa"/>
              <w:right w:w="58" w:type="dxa"/>
            </w:tcMar>
            <w:vAlign w:val="center"/>
          </w:tcPr>
          <w:p w14:paraId="75D48E6F" w14:textId="29B3AA8D" w:rsidR="00BA7B75" w:rsidRDefault="00BA7B75">
            <w:pPr>
              <w:spacing w:before="104"/>
              <w:jc w:val="center"/>
              <w:rPr>
                <w:bCs/>
              </w:rPr>
            </w:pPr>
            <w:r>
              <w:rPr>
                <w:bCs/>
              </w:rPr>
              <w:t>1</w:t>
            </w:r>
            <w:r w:rsidR="00D226AF">
              <w:rPr>
                <w:bCs/>
              </w:rPr>
              <w:t>0</w:t>
            </w:r>
          </w:p>
        </w:tc>
        <w:tc>
          <w:tcPr>
            <w:tcW w:w="8550" w:type="dxa"/>
            <w:tcBorders>
              <w:top w:val="single" w:sz="4" w:space="0" w:color="auto"/>
              <w:left w:val="single" w:sz="4" w:space="0" w:color="auto"/>
              <w:bottom w:val="single" w:sz="4" w:space="0" w:color="auto"/>
              <w:right w:val="double" w:sz="4" w:space="0" w:color="auto"/>
            </w:tcBorders>
            <w:tcMar>
              <w:top w:w="43" w:type="dxa"/>
              <w:left w:w="58" w:type="dxa"/>
              <w:bottom w:w="43" w:type="dxa"/>
              <w:right w:w="58" w:type="dxa"/>
            </w:tcMar>
          </w:tcPr>
          <w:p w14:paraId="76692F4F" w14:textId="504CCADC" w:rsidR="00BA7B75" w:rsidRDefault="00F42171">
            <w:pPr>
              <w:spacing w:before="104"/>
              <w:rPr>
                <w:bCs/>
              </w:rPr>
            </w:pPr>
            <w:r w:rsidRPr="001C6FC7">
              <w:rPr>
                <w:color w:val="000000"/>
              </w:rPr>
              <w:t>Confirmation of lost or stolen weapon</w:t>
            </w:r>
          </w:p>
        </w:tc>
      </w:tr>
      <w:tr w:rsidR="00BA7B75" w:rsidRPr="006171FE" w14:paraId="2361A6D9" w14:textId="77777777" w:rsidTr="00B16BAF">
        <w:trPr>
          <w:cantSplit/>
          <w:trHeight w:val="70"/>
        </w:trPr>
        <w:tc>
          <w:tcPr>
            <w:tcW w:w="900"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2F3498B2" w14:textId="1E5474F3" w:rsidR="00BA7B75" w:rsidRDefault="00BA7B75">
            <w:pPr>
              <w:spacing w:before="104"/>
              <w:jc w:val="center"/>
              <w:rPr>
                <w:bCs/>
              </w:rPr>
            </w:pPr>
            <w:r>
              <w:rPr>
                <w:bCs/>
              </w:rPr>
              <w:t>1</w:t>
            </w:r>
            <w:r w:rsidR="00D226AF">
              <w:rPr>
                <w:bCs/>
              </w:rPr>
              <w:t>1</w:t>
            </w:r>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0FD2C1CE" w14:textId="70E929F4" w:rsidR="00BA7B75" w:rsidRPr="006171FE" w:rsidRDefault="00F42171">
            <w:pPr>
              <w:spacing w:before="104"/>
            </w:pPr>
            <w:r w:rsidRPr="001C6FC7">
              <w:rPr>
                <w:color w:val="000000"/>
              </w:rPr>
              <w:t>Unauthorized, actual non-accidental discharge of a weapon within the protected area</w:t>
            </w:r>
          </w:p>
        </w:tc>
      </w:tr>
      <w:tr w:rsidR="00BA7B75" w:rsidRPr="006171FE" w14:paraId="224CC141" w14:textId="77777777" w:rsidTr="00B16BAF">
        <w:trPr>
          <w:cantSplit/>
          <w:trHeight w:val="125"/>
        </w:trPr>
        <w:tc>
          <w:tcPr>
            <w:tcW w:w="900"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744A9058" w14:textId="6D544774" w:rsidR="00BA7B75" w:rsidRDefault="00BA7B75">
            <w:pPr>
              <w:spacing w:before="104"/>
              <w:jc w:val="center"/>
              <w:rPr>
                <w:bCs/>
              </w:rPr>
            </w:pPr>
            <w:r>
              <w:rPr>
                <w:bCs/>
              </w:rPr>
              <w:t>1</w:t>
            </w:r>
            <w:r w:rsidR="00D226AF">
              <w:rPr>
                <w:bCs/>
              </w:rPr>
              <w:t>2</w:t>
            </w:r>
          </w:p>
        </w:tc>
        <w:tc>
          <w:tcPr>
            <w:tcW w:w="8550" w:type="dxa"/>
            <w:tcBorders>
              <w:top w:val="single" w:sz="4" w:space="0" w:color="auto"/>
              <w:left w:val="single" w:sz="6" w:space="0" w:color="000000"/>
              <w:right w:val="double" w:sz="4" w:space="0" w:color="auto"/>
            </w:tcBorders>
            <w:tcMar>
              <w:top w:w="43" w:type="dxa"/>
              <w:left w:w="58" w:type="dxa"/>
              <w:bottom w:w="43" w:type="dxa"/>
              <w:right w:w="58" w:type="dxa"/>
            </w:tcMar>
          </w:tcPr>
          <w:p w14:paraId="6B90850A" w14:textId="625ABA1B" w:rsidR="00BA7B75" w:rsidRPr="006171FE" w:rsidRDefault="00F42171">
            <w:pPr>
              <w:spacing w:before="104"/>
            </w:pPr>
            <w:r w:rsidRPr="001C6FC7">
              <w:rPr>
                <w:color w:val="000000"/>
              </w:rPr>
              <w:t>Substantial failure of the intrusion detection system (not weather related)</w:t>
            </w:r>
          </w:p>
        </w:tc>
      </w:tr>
      <w:tr w:rsidR="00BA7B75" w:rsidRPr="006171FE" w14:paraId="6D7BBFA4" w14:textId="77777777" w:rsidTr="00B16BAF">
        <w:trPr>
          <w:cantSplit/>
          <w:trHeight w:val="70"/>
        </w:trPr>
        <w:tc>
          <w:tcPr>
            <w:tcW w:w="900" w:type="dxa"/>
            <w:tcBorders>
              <w:top w:val="single" w:sz="4" w:space="0" w:color="auto"/>
              <w:left w:val="double" w:sz="4" w:space="0" w:color="auto"/>
              <w:right w:val="single" w:sz="4" w:space="0" w:color="auto"/>
            </w:tcBorders>
            <w:tcMar>
              <w:top w:w="43" w:type="dxa"/>
              <w:left w:w="58" w:type="dxa"/>
              <w:bottom w:w="43" w:type="dxa"/>
              <w:right w:w="58" w:type="dxa"/>
            </w:tcMar>
            <w:vAlign w:val="center"/>
          </w:tcPr>
          <w:p w14:paraId="759E8E63" w14:textId="2EAD68C6" w:rsidR="00BA7B75" w:rsidRDefault="00BA7B75">
            <w:pPr>
              <w:spacing w:before="104"/>
              <w:jc w:val="center"/>
              <w:rPr>
                <w:bCs/>
              </w:rPr>
            </w:pPr>
            <w:r>
              <w:rPr>
                <w:bCs/>
              </w:rPr>
              <w:t>1</w:t>
            </w:r>
            <w:r w:rsidR="00D226AF">
              <w:rPr>
                <w:bCs/>
              </w:rPr>
              <w:t>3</w:t>
            </w:r>
          </w:p>
        </w:tc>
        <w:tc>
          <w:tcPr>
            <w:tcW w:w="8550" w:type="dxa"/>
            <w:tcBorders>
              <w:top w:val="single" w:sz="4" w:space="0" w:color="auto"/>
              <w:left w:val="single" w:sz="6" w:space="0" w:color="000000"/>
              <w:bottom w:val="single" w:sz="4" w:space="0" w:color="auto"/>
              <w:right w:val="double" w:sz="4" w:space="0" w:color="auto"/>
            </w:tcBorders>
            <w:tcMar>
              <w:top w:w="43" w:type="dxa"/>
              <w:left w:w="58" w:type="dxa"/>
              <w:bottom w:w="43" w:type="dxa"/>
              <w:right w:w="58" w:type="dxa"/>
            </w:tcMar>
          </w:tcPr>
          <w:p w14:paraId="5EC95982" w14:textId="42213DAE" w:rsidR="00BA7B75" w:rsidRPr="006171FE" w:rsidRDefault="00F42171" w:rsidP="00F42171">
            <w:pPr>
              <w:tabs>
                <w:tab w:val="left" w:pos="274"/>
                <w:tab w:val="left" w:pos="806"/>
                <w:tab w:val="left" w:pos="1440"/>
                <w:tab w:val="left" w:pos="2074"/>
                <w:tab w:val="left" w:pos="2707"/>
              </w:tabs>
            </w:pPr>
            <w:r w:rsidRPr="00F42171">
              <w:rPr>
                <w:color w:val="000000"/>
              </w:rPr>
              <w:t>Failure to the licensee</w:t>
            </w:r>
            <w:r w:rsidR="00B46AC0">
              <w:rPr>
                <w:color w:val="000000"/>
              </w:rPr>
              <w:t>’</w:t>
            </w:r>
            <w:r w:rsidRPr="00F42171">
              <w:rPr>
                <w:color w:val="000000"/>
              </w:rPr>
              <w:t xml:space="preserve">s package/personnel search procedures which results in </w:t>
            </w:r>
            <w:proofErr w:type="gramStart"/>
            <w:r w:rsidRPr="00F42171">
              <w:rPr>
                <w:color w:val="000000"/>
              </w:rPr>
              <w:t>contraband</w:t>
            </w:r>
            <w:proofErr w:type="gramEnd"/>
            <w:r w:rsidRPr="00F42171">
              <w:rPr>
                <w:color w:val="000000"/>
              </w:rPr>
              <w:t xml:space="preserve"> or an unauthorized individual being introduced into the protected area</w:t>
            </w:r>
          </w:p>
        </w:tc>
      </w:tr>
      <w:tr w:rsidR="00BA7B75" w:rsidRPr="006171FE" w14:paraId="42834F21" w14:textId="77777777" w:rsidTr="003705C7">
        <w:trPr>
          <w:cantSplit/>
          <w:trHeight w:val="1270"/>
        </w:trPr>
        <w:tc>
          <w:tcPr>
            <w:tcW w:w="900" w:type="dxa"/>
            <w:tcBorders>
              <w:top w:val="single" w:sz="4" w:space="0" w:color="auto"/>
              <w:left w:val="double" w:sz="4" w:space="0" w:color="auto"/>
              <w:bottom w:val="double" w:sz="4" w:space="0" w:color="auto"/>
              <w:right w:val="single" w:sz="4" w:space="0" w:color="auto"/>
            </w:tcBorders>
            <w:tcMar>
              <w:top w:w="43" w:type="dxa"/>
              <w:left w:w="58" w:type="dxa"/>
              <w:bottom w:w="43" w:type="dxa"/>
              <w:right w:w="58" w:type="dxa"/>
            </w:tcMar>
            <w:vAlign w:val="center"/>
          </w:tcPr>
          <w:p w14:paraId="77D61BA0" w14:textId="317D0C8F" w:rsidR="00BA7B75" w:rsidDel="00046E5B" w:rsidRDefault="00BA7B75">
            <w:pPr>
              <w:spacing w:before="104"/>
              <w:jc w:val="center"/>
              <w:rPr>
                <w:bCs/>
              </w:rPr>
            </w:pPr>
            <w:r>
              <w:rPr>
                <w:bCs/>
              </w:rPr>
              <w:t>1</w:t>
            </w:r>
            <w:r w:rsidR="00D226AF">
              <w:rPr>
                <w:bCs/>
              </w:rPr>
              <w:t>4</w:t>
            </w:r>
          </w:p>
        </w:tc>
        <w:tc>
          <w:tcPr>
            <w:tcW w:w="8550" w:type="dxa"/>
            <w:tcBorders>
              <w:top w:val="single" w:sz="4" w:space="0" w:color="auto"/>
              <w:left w:val="single" w:sz="4" w:space="0" w:color="auto"/>
              <w:bottom w:val="double" w:sz="4" w:space="0" w:color="auto"/>
              <w:right w:val="double" w:sz="4" w:space="0" w:color="auto"/>
            </w:tcBorders>
            <w:tcMar>
              <w:top w:w="43" w:type="dxa"/>
              <w:left w:w="58" w:type="dxa"/>
              <w:bottom w:w="43" w:type="dxa"/>
              <w:right w:w="58" w:type="dxa"/>
            </w:tcMar>
          </w:tcPr>
          <w:p w14:paraId="6BEEC833" w14:textId="1F03DA1D" w:rsidR="00BA7B75" w:rsidRPr="006171FE" w:rsidRDefault="00257E2C">
            <w:pPr>
              <w:spacing w:before="104"/>
              <w:rPr>
                <w:color w:val="000000"/>
              </w:rPr>
            </w:pPr>
            <w:r w:rsidRPr="001C6FC7">
              <w:rPr>
                <w:color w:val="000000"/>
              </w:rPr>
              <w:t xml:space="preserve">Potential tampering or </w:t>
            </w:r>
            <w:r w:rsidRPr="00FA1BFF">
              <w:rPr>
                <w:color w:val="000000"/>
              </w:rPr>
              <w:t>vandalism</w:t>
            </w:r>
            <w:r w:rsidRPr="001C6FC7">
              <w:rPr>
                <w:color w:val="000000"/>
              </w:rPr>
              <w:t xml:space="preserve"> event involving significant safety or security equipment where questions remain regarding licensee performance/</w:t>
            </w:r>
            <w:proofErr w:type="gramStart"/>
            <w:r w:rsidRPr="001C6FC7">
              <w:rPr>
                <w:color w:val="000000"/>
              </w:rPr>
              <w:t>response</w:t>
            </w:r>
            <w:proofErr w:type="gramEnd"/>
            <w:r w:rsidRPr="001C6FC7">
              <w:rPr>
                <w:color w:val="000000"/>
              </w:rPr>
              <w:t xml:space="preserve"> or a need exists to independently assess the licensee</w:t>
            </w:r>
            <w:r w:rsidRPr="00FA1BFF">
              <w:rPr>
                <w:color w:val="000000"/>
              </w:rPr>
              <w:t>’</w:t>
            </w:r>
            <w:r w:rsidRPr="001C6FC7">
              <w:rPr>
                <w:color w:val="000000"/>
              </w:rPr>
              <w:t xml:space="preserve">s conclusion that tampering or </w:t>
            </w:r>
            <w:r w:rsidRPr="00FA1BFF">
              <w:rPr>
                <w:color w:val="000000"/>
              </w:rPr>
              <w:t>vandalism</w:t>
            </w:r>
            <w:r w:rsidRPr="001C6FC7">
              <w:rPr>
                <w:color w:val="000000"/>
              </w:rPr>
              <w:t xml:space="preserve"> was not a factor in the condition(s) identified</w:t>
            </w:r>
          </w:p>
        </w:tc>
      </w:tr>
    </w:tbl>
    <w:p w14:paraId="0471370B" w14:textId="66E883C8" w:rsidR="00D96AD1" w:rsidRPr="00F42171" w:rsidRDefault="00D96AD1" w:rsidP="00F72F89">
      <w:pPr>
        <w:pStyle w:val="BodyText"/>
        <w:rPr>
          <w:color w:val="000000"/>
        </w:rPr>
      </w:pPr>
    </w:p>
    <w:p w14:paraId="34B2C415" w14:textId="64B14989" w:rsidR="003D3B3F" w:rsidRDefault="00E6742A" w:rsidP="003D3B3F">
      <w:pPr>
        <w:pStyle w:val="Heading2"/>
      </w:pPr>
      <w:bookmarkStart w:id="65" w:name="_Toc143870870"/>
      <w:bookmarkStart w:id="66" w:name="_Toc188457719"/>
      <w:r w:rsidRPr="00486F00">
        <w:rPr>
          <w:rStyle w:val="StyleBlack"/>
        </w:rPr>
        <w:lastRenderedPageBreak/>
        <w:t>04.</w:t>
      </w:r>
      <w:r w:rsidR="003B71FA" w:rsidRPr="00486F00">
        <w:rPr>
          <w:rStyle w:val="StyleBlack"/>
        </w:rPr>
        <w:t>0</w:t>
      </w:r>
      <w:r w:rsidR="003B71FA">
        <w:rPr>
          <w:rStyle w:val="StyleBlack"/>
        </w:rPr>
        <w:t>5</w:t>
      </w:r>
      <w:r w:rsidRPr="00486F00">
        <w:rPr>
          <w:rStyle w:val="StyleBlack"/>
        </w:rPr>
        <w:tab/>
      </w:r>
      <w:r w:rsidR="00D96AD1" w:rsidRPr="003D3B3F">
        <w:rPr>
          <w:u w:val="single"/>
        </w:rPr>
        <w:t xml:space="preserve">Recommendation </w:t>
      </w:r>
      <w:r w:rsidR="009629DD">
        <w:rPr>
          <w:u w:val="single"/>
        </w:rPr>
        <w:t>and Decision</w:t>
      </w:r>
      <w:bookmarkEnd w:id="65"/>
      <w:bookmarkEnd w:id="66"/>
    </w:p>
    <w:p w14:paraId="0471370D" w14:textId="533F312B" w:rsidR="00D96AD1" w:rsidRPr="00486F00" w:rsidRDefault="00D96AD1" w:rsidP="00B44F91">
      <w:pPr>
        <w:pStyle w:val="BodyText3"/>
        <w:rPr>
          <w:rStyle w:val="StyleBlack"/>
        </w:rPr>
      </w:pPr>
      <w:r w:rsidRPr="00486F00">
        <w:rPr>
          <w:rStyle w:val="StyleBlack"/>
        </w:rPr>
        <w:t xml:space="preserve">If </w:t>
      </w:r>
      <w:r w:rsidR="005E54FD">
        <w:rPr>
          <w:rStyle w:val="StyleBlack"/>
        </w:rPr>
        <w:t>the</w:t>
      </w:r>
      <w:r w:rsidRPr="00486F00">
        <w:rPr>
          <w:rStyle w:val="StyleBlack"/>
        </w:rPr>
        <w:t xml:space="preserve"> review of the event </w:t>
      </w:r>
      <w:r w:rsidR="003F6948">
        <w:rPr>
          <w:rStyle w:val="StyleBlack"/>
        </w:rPr>
        <w:t xml:space="preserve">under </w:t>
      </w:r>
      <w:r w:rsidR="007B25B1">
        <w:rPr>
          <w:rStyle w:val="StyleBlack"/>
        </w:rPr>
        <w:t>Section</w:t>
      </w:r>
      <w:r w:rsidRPr="00486F00">
        <w:rPr>
          <w:rStyle w:val="StyleBlack"/>
        </w:rPr>
        <w:t>s 04.03 and 04.</w:t>
      </w:r>
      <w:r w:rsidR="003F6948" w:rsidRPr="00486F00">
        <w:rPr>
          <w:rStyle w:val="StyleBlack"/>
        </w:rPr>
        <w:t>0</w:t>
      </w:r>
      <w:r w:rsidR="003F6948">
        <w:rPr>
          <w:rStyle w:val="StyleBlack"/>
        </w:rPr>
        <w:t xml:space="preserve">4 yields </w:t>
      </w:r>
      <w:r w:rsidR="003B3191">
        <w:rPr>
          <w:rStyle w:val="StyleBlack"/>
        </w:rPr>
        <w:t xml:space="preserve">an SI, </w:t>
      </w:r>
      <w:r w:rsidRPr="00486F00">
        <w:rPr>
          <w:rStyle w:val="StyleBlack"/>
        </w:rPr>
        <w:t xml:space="preserve">the RA </w:t>
      </w:r>
      <w:r w:rsidR="003B3191">
        <w:rPr>
          <w:rStyle w:val="StyleBlack"/>
        </w:rPr>
        <w:t xml:space="preserve">will decide </w:t>
      </w:r>
      <w:r w:rsidRPr="00486F00">
        <w:rPr>
          <w:rStyle w:val="StyleBlack"/>
        </w:rPr>
        <w:t>whether to initiate the SI.</w:t>
      </w:r>
      <w:r w:rsidR="00867053" w:rsidRPr="00486F00">
        <w:rPr>
          <w:rStyle w:val="StyleBlack"/>
        </w:rPr>
        <w:t xml:space="preserve"> </w:t>
      </w:r>
      <w:r w:rsidRPr="00486F00">
        <w:rPr>
          <w:rStyle w:val="StyleBlack"/>
        </w:rPr>
        <w:t>In this case, regional management may consult with NRR and NSIR but is not required to do so.</w:t>
      </w:r>
    </w:p>
    <w:p w14:paraId="0471370F" w14:textId="64DE8C91" w:rsidR="00D96AD1" w:rsidRPr="00486F00" w:rsidRDefault="00D96AD1" w:rsidP="00B44F91">
      <w:pPr>
        <w:pStyle w:val="BodyText3"/>
        <w:rPr>
          <w:rStyle w:val="StyleBlack"/>
        </w:rPr>
      </w:pPr>
      <w:r w:rsidRPr="00486F00">
        <w:rPr>
          <w:rStyle w:val="StyleBlack"/>
        </w:rPr>
        <w:t xml:space="preserve">If the </w:t>
      </w:r>
      <w:r w:rsidR="00D557EC">
        <w:rPr>
          <w:rStyle w:val="StyleBlack"/>
        </w:rPr>
        <w:t xml:space="preserve">review </w:t>
      </w:r>
      <w:r w:rsidR="00B441F4">
        <w:rPr>
          <w:rStyle w:val="StyleBlack"/>
        </w:rPr>
        <w:t xml:space="preserve">of the </w:t>
      </w:r>
      <w:r w:rsidRPr="00486F00">
        <w:rPr>
          <w:rStyle w:val="StyleBlack"/>
        </w:rPr>
        <w:t xml:space="preserve">event </w:t>
      </w:r>
      <w:r w:rsidR="00020144">
        <w:rPr>
          <w:rStyle w:val="StyleBlack"/>
        </w:rPr>
        <w:t xml:space="preserve">under </w:t>
      </w:r>
      <w:r w:rsidR="007B25B1">
        <w:rPr>
          <w:rStyle w:val="StyleBlack"/>
        </w:rPr>
        <w:t>Section</w:t>
      </w:r>
      <w:r w:rsidR="00020144">
        <w:rPr>
          <w:rStyle w:val="StyleBlack"/>
        </w:rPr>
        <w:t xml:space="preserve"> 4.03 and 04.04 yields </w:t>
      </w:r>
      <w:r w:rsidR="00B903DE">
        <w:rPr>
          <w:rStyle w:val="StyleBlack"/>
        </w:rPr>
        <w:t>an AIT recommendation</w:t>
      </w:r>
      <w:r w:rsidR="00B2330B">
        <w:rPr>
          <w:rStyle w:val="StyleBlack"/>
        </w:rPr>
        <w:t xml:space="preserve"> or </w:t>
      </w:r>
      <w:r w:rsidR="00257182">
        <w:rPr>
          <w:rStyle w:val="StyleBlack"/>
        </w:rPr>
        <w:t>falls within the SI/AIT overlap region</w:t>
      </w:r>
      <w:r w:rsidR="00DF7724">
        <w:rPr>
          <w:rStyle w:val="StyleBlack"/>
        </w:rPr>
        <w:t>,</w:t>
      </w:r>
      <w:r w:rsidRPr="00486F00">
        <w:rPr>
          <w:rStyle w:val="StyleBlack"/>
        </w:rPr>
        <w:t xml:space="preserve"> </w:t>
      </w:r>
      <w:r w:rsidR="00F946BF">
        <w:rPr>
          <w:rStyle w:val="StyleBlack"/>
        </w:rPr>
        <w:t xml:space="preserve">the regional staff shall </w:t>
      </w:r>
      <w:r w:rsidRPr="00486F00">
        <w:rPr>
          <w:rStyle w:val="StyleBlack"/>
        </w:rPr>
        <w:t xml:space="preserve">promptly contact </w:t>
      </w:r>
      <w:ins w:id="67" w:author="Author">
        <w:r w:rsidR="004F6F8A">
          <w:rPr>
            <w:rStyle w:val="StyleBlack"/>
          </w:rPr>
          <w:t>the DORL PM and IMC 0309 owner</w:t>
        </w:r>
        <w:r w:rsidR="004F6F8A" w:rsidRPr="00486F00">
          <w:rPr>
            <w:rStyle w:val="StyleBlack"/>
          </w:rPr>
          <w:t xml:space="preserve"> </w:t>
        </w:r>
      </w:ins>
      <w:r w:rsidRPr="00486F00">
        <w:rPr>
          <w:rStyle w:val="StyleBlack"/>
        </w:rPr>
        <w:t>and provide event details.</w:t>
      </w:r>
      <w:r w:rsidR="00867053" w:rsidRPr="00486F00">
        <w:rPr>
          <w:rStyle w:val="StyleBlack"/>
        </w:rPr>
        <w:t xml:space="preserve"> </w:t>
      </w:r>
      <w:ins w:id="68" w:author="Author">
        <w:r w:rsidR="004F6F8A">
          <w:rPr>
            <w:rStyle w:val="StyleBlack"/>
          </w:rPr>
          <w:t>T</w:t>
        </w:r>
      </w:ins>
      <w:r w:rsidRPr="00486F00">
        <w:rPr>
          <w:rStyle w:val="StyleBlack"/>
        </w:rPr>
        <w:t xml:space="preserve">he DORL PM </w:t>
      </w:r>
      <w:ins w:id="69" w:author="Author">
        <w:r w:rsidR="004F6F8A">
          <w:rPr>
            <w:rStyle w:val="StyleBlack"/>
          </w:rPr>
          <w:t>will</w:t>
        </w:r>
      </w:ins>
      <w:r w:rsidRPr="00486F00">
        <w:rPr>
          <w:rStyle w:val="StyleBlack"/>
        </w:rPr>
        <w:t xml:space="preserve"> </w:t>
      </w:r>
      <w:ins w:id="70" w:author="Author">
        <w:r w:rsidR="00A50799">
          <w:rPr>
            <w:rStyle w:val="StyleBlack"/>
          </w:rPr>
          <w:t>ensure communication amongst</w:t>
        </w:r>
      </w:ins>
      <w:r w:rsidRPr="00486F00">
        <w:rPr>
          <w:rStyle w:val="StyleBlack"/>
        </w:rPr>
        <w:t xml:space="preserve"> representatives from the region</w:t>
      </w:r>
      <w:r w:rsidR="001C4E5F">
        <w:rPr>
          <w:rStyle w:val="StyleBlack"/>
        </w:rPr>
        <w:t>al office</w:t>
      </w:r>
      <w:r w:rsidRPr="00486F00">
        <w:rPr>
          <w:rStyle w:val="StyleBlack"/>
        </w:rPr>
        <w:t xml:space="preserve">, DORL, </w:t>
      </w:r>
      <w:ins w:id="71" w:author="Author">
        <w:r w:rsidR="00BA5D37">
          <w:rPr>
            <w:rStyle w:val="StyleBlack"/>
          </w:rPr>
          <w:t>DRA/</w:t>
        </w:r>
      </w:ins>
      <w:r w:rsidRPr="00486F00">
        <w:rPr>
          <w:rStyle w:val="StyleBlack"/>
        </w:rPr>
        <w:t xml:space="preserve">APOB, </w:t>
      </w:r>
      <w:ins w:id="72" w:author="Author">
        <w:r w:rsidR="00BA5D37">
          <w:rPr>
            <w:rStyle w:val="StyleBlack"/>
          </w:rPr>
          <w:t>DRO/IRAB</w:t>
        </w:r>
      </w:ins>
      <w:r w:rsidR="001C4E5F">
        <w:rPr>
          <w:rStyle w:val="StyleBlack"/>
        </w:rPr>
        <w:t>,</w:t>
      </w:r>
      <w:r w:rsidRPr="00486F00">
        <w:rPr>
          <w:rStyle w:val="StyleBlack"/>
        </w:rPr>
        <w:t xml:space="preserve"> and NSIR/DPR to discuss whether an SI or AIT is more appropriate.</w:t>
      </w:r>
      <w:r w:rsidR="00867053" w:rsidRPr="00486F00">
        <w:rPr>
          <w:rStyle w:val="StyleBlack"/>
        </w:rPr>
        <w:t xml:space="preserve"> </w:t>
      </w:r>
      <w:r w:rsidRPr="00486F00">
        <w:rPr>
          <w:rStyle w:val="StyleBlack"/>
        </w:rPr>
        <w:t>In such cases, the RA, in consultation with the NRR Office Director</w:t>
      </w:r>
      <w:r w:rsidR="00AB4FB2">
        <w:rPr>
          <w:rStyle w:val="StyleBlack"/>
        </w:rPr>
        <w:t xml:space="preserve"> and NSIR </w:t>
      </w:r>
      <w:r w:rsidR="00601D96">
        <w:rPr>
          <w:rStyle w:val="StyleBlack"/>
        </w:rPr>
        <w:t>Office Director</w:t>
      </w:r>
      <w:r w:rsidRPr="00486F00">
        <w:rPr>
          <w:rStyle w:val="StyleBlack"/>
        </w:rPr>
        <w:t xml:space="preserve">, makes the final decision on whether to proceed with an </w:t>
      </w:r>
      <w:r w:rsidR="00601D96">
        <w:rPr>
          <w:rStyle w:val="StyleBlack"/>
        </w:rPr>
        <w:t>SI</w:t>
      </w:r>
      <w:r w:rsidR="00601D96" w:rsidRPr="00486F00">
        <w:rPr>
          <w:rStyle w:val="StyleBlack"/>
        </w:rPr>
        <w:t xml:space="preserve"> </w:t>
      </w:r>
      <w:r w:rsidRPr="00486F00">
        <w:rPr>
          <w:rStyle w:val="StyleBlack"/>
        </w:rPr>
        <w:t xml:space="preserve">or </w:t>
      </w:r>
      <w:r w:rsidR="00601D96">
        <w:rPr>
          <w:rStyle w:val="StyleBlack"/>
        </w:rPr>
        <w:t>AIT</w:t>
      </w:r>
      <w:r w:rsidRPr="00486F00">
        <w:rPr>
          <w:rStyle w:val="StyleBlack"/>
        </w:rPr>
        <w:t>.</w:t>
      </w:r>
    </w:p>
    <w:p w14:paraId="04713711" w14:textId="0F6C6AD9" w:rsidR="00D96AD1" w:rsidRPr="00486F00" w:rsidRDefault="007B2BD1" w:rsidP="00B44F91">
      <w:pPr>
        <w:pStyle w:val="BodyText3"/>
        <w:rPr>
          <w:rStyle w:val="StyleBlack"/>
        </w:rPr>
      </w:pPr>
      <w:r w:rsidRPr="00486F00">
        <w:rPr>
          <w:rStyle w:val="StyleBlack"/>
        </w:rPr>
        <w:t xml:space="preserve">If the </w:t>
      </w:r>
      <w:r>
        <w:rPr>
          <w:rStyle w:val="StyleBlack"/>
        </w:rPr>
        <w:t xml:space="preserve">review of the </w:t>
      </w:r>
      <w:r w:rsidRPr="00486F00">
        <w:rPr>
          <w:rStyle w:val="StyleBlack"/>
        </w:rPr>
        <w:t xml:space="preserve">event </w:t>
      </w:r>
      <w:r>
        <w:rPr>
          <w:rStyle w:val="StyleBlack"/>
        </w:rPr>
        <w:t xml:space="preserve">under </w:t>
      </w:r>
      <w:r w:rsidR="007B25B1">
        <w:rPr>
          <w:rStyle w:val="StyleBlack"/>
        </w:rPr>
        <w:t>Section</w:t>
      </w:r>
      <w:r>
        <w:rPr>
          <w:rStyle w:val="StyleBlack"/>
        </w:rPr>
        <w:t xml:space="preserve"> 4.03 and 04.04 yields </w:t>
      </w:r>
      <w:r w:rsidR="00471DCD">
        <w:rPr>
          <w:rStyle w:val="StyleBlack"/>
        </w:rPr>
        <w:t>a</w:t>
      </w:r>
      <w:r w:rsidR="00783D1C">
        <w:rPr>
          <w:rStyle w:val="StyleBlack"/>
        </w:rPr>
        <w:t>n IIT recommendation or falls within the AIT/IIT overlap region</w:t>
      </w:r>
      <w:r w:rsidR="001A6397">
        <w:rPr>
          <w:rStyle w:val="StyleBlack"/>
        </w:rPr>
        <w:t xml:space="preserve">, </w:t>
      </w:r>
      <w:r w:rsidR="00D96AD1" w:rsidRPr="00486F00">
        <w:rPr>
          <w:rStyle w:val="StyleBlack"/>
        </w:rPr>
        <w:t xml:space="preserve">the Directors of NRR and NSIR will consult with the RA and provide a recommendation to the </w:t>
      </w:r>
      <w:r w:rsidR="00633889" w:rsidRPr="00DD696E">
        <w:rPr>
          <w:color w:val="000000"/>
        </w:rPr>
        <w:t>Executive Director for Operations (</w:t>
      </w:r>
      <w:r w:rsidR="00D96AD1" w:rsidRPr="00486F00">
        <w:rPr>
          <w:rStyle w:val="StyleBlack"/>
        </w:rPr>
        <w:t>EDO</w:t>
      </w:r>
      <w:r w:rsidR="00633889">
        <w:rPr>
          <w:rStyle w:val="StyleBlack"/>
        </w:rPr>
        <w:t>)</w:t>
      </w:r>
      <w:r w:rsidR="00D96AD1" w:rsidRPr="00486F00">
        <w:rPr>
          <w:rStyle w:val="StyleBlack"/>
        </w:rPr>
        <w:t>.</w:t>
      </w:r>
      <w:r w:rsidR="00867053" w:rsidRPr="00486F00">
        <w:rPr>
          <w:rStyle w:val="StyleBlack"/>
        </w:rPr>
        <w:t xml:space="preserve"> </w:t>
      </w:r>
      <w:r w:rsidR="00D96AD1" w:rsidRPr="00486F00">
        <w:rPr>
          <w:rStyle w:val="StyleBlack"/>
        </w:rPr>
        <w:t xml:space="preserve">In such cases, the EDO, in consultation with the RA, will make the ultimate decision on whether to proceed with </w:t>
      </w:r>
      <w:proofErr w:type="gramStart"/>
      <w:r w:rsidR="00D96AD1" w:rsidRPr="00486F00">
        <w:rPr>
          <w:rStyle w:val="StyleBlack"/>
        </w:rPr>
        <w:t xml:space="preserve">an </w:t>
      </w:r>
      <w:r w:rsidR="00363BEC">
        <w:rPr>
          <w:rStyle w:val="StyleBlack"/>
        </w:rPr>
        <w:t>AIT</w:t>
      </w:r>
      <w:proofErr w:type="gramEnd"/>
      <w:r w:rsidR="00363BEC">
        <w:rPr>
          <w:rStyle w:val="StyleBlack"/>
        </w:rPr>
        <w:t xml:space="preserve"> or </w:t>
      </w:r>
      <w:r w:rsidR="00D96AD1" w:rsidRPr="00486F00">
        <w:rPr>
          <w:rStyle w:val="StyleBlack"/>
        </w:rPr>
        <w:t>IIT.</w:t>
      </w:r>
    </w:p>
    <w:p w14:paraId="67F57386" w14:textId="65481D81" w:rsidR="000733B7" w:rsidRPr="00486F00" w:rsidRDefault="000733B7" w:rsidP="00B44F91">
      <w:pPr>
        <w:pStyle w:val="BodyText3"/>
        <w:rPr>
          <w:rStyle w:val="StyleBlack"/>
        </w:rPr>
      </w:pPr>
      <w:r w:rsidRPr="00486F00">
        <w:rPr>
          <w:rStyle w:val="StyleBlack"/>
        </w:rPr>
        <w:t>The regional office will notify the licensee of its intentions once a final decision is made to launch a</w:t>
      </w:r>
      <w:r w:rsidR="00F95844">
        <w:rPr>
          <w:rStyle w:val="StyleBlack"/>
        </w:rPr>
        <w:t>n</w:t>
      </w:r>
      <w:r w:rsidRPr="00486F00">
        <w:rPr>
          <w:rStyle w:val="StyleBlack"/>
        </w:rPr>
        <w:t xml:space="preserve"> </w:t>
      </w:r>
      <w:r w:rsidR="003610F0">
        <w:rPr>
          <w:rStyle w:val="StyleBlack"/>
        </w:rPr>
        <w:t>SI or AIT</w:t>
      </w:r>
      <w:r w:rsidRPr="00486F00">
        <w:rPr>
          <w:rStyle w:val="StyleBlack"/>
        </w:rPr>
        <w:t>.</w:t>
      </w:r>
    </w:p>
    <w:p w14:paraId="4337D22F" w14:textId="30A5C09F" w:rsidR="003B71FA" w:rsidRDefault="003B71FA" w:rsidP="003B71FA">
      <w:pPr>
        <w:pStyle w:val="Heading2"/>
        <w:rPr>
          <w:u w:val="single"/>
        </w:rPr>
      </w:pPr>
      <w:bookmarkStart w:id="73" w:name="_Toc188457720"/>
      <w:r w:rsidRPr="00486F00">
        <w:rPr>
          <w:rStyle w:val="StyleBlack"/>
        </w:rPr>
        <w:t>04.0</w:t>
      </w:r>
      <w:r w:rsidR="00721B3E">
        <w:rPr>
          <w:rStyle w:val="StyleBlack"/>
        </w:rPr>
        <w:t>6</w:t>
      </w:r>
      <w:r w:rsidRPr="00486F00">
        <w:rPr>
          <w:rStyle w:val="StyleBlack"/>
        </w:rPr>
        <w:tab/>
      </w:r>
      <w:r>
        <w:rPr>
          <w:u w:val="single"/>
        </w:rPr>
        <w:t>Documentation</w:t>
      </w:r>
      <w:bookmarkEnd w:id="73"/>
    </w:p>
    <w:p w14:paraId="0A70A2A7" w14:textId="67EC2DDF" w:rsidR="002C6F37" w:rsidRPr="00486F00" w:rsidRDefault="00560E15" w:rsidP="00B44F91">
      <w:pPr>
        <w:pStyle w:val="BodyText3"/>
        <w:rPr>
          <w:rStyle w:val="StyleBlack"/>
        </w:rPr>
      </w:pPr>
      <w:r w:rsidRPr="00486F00">
        <w:rPr>
          <w:rStyle w:val="StyleBlack"/>
        </w:rPr>
        <w:t xml:space="preserve">Enclosure 1 provides a form for regional personnel to use when documenting their decision </w:t>
      </w:r>
      <w:r w:rsidR="0089341E" w:rsidRPr="00486F00">
        <w:rPr>
          <w:rStyle w:val="StyleBlack"/>
        </w:rPr>
        <w:t>whether</w:t>
      </w:r>
      <w:r w:rsidRPr="00486F00">
        <w:rPr>
          <w:rStyle w:val="StyleBlack"/>
        </w:rPr>
        <w:t xml:space="preserve"> to pursue a reactive inspection based on evaluation of the deterministic and risk criteria in </w:t>
      </w:r>
      <w:r w:rsidR="007B25B1">
        <w:rPr>
          <w:rStyle w:val="StyleBlack"/>
        </w:rPr>
        <w:t>Section</w:t>
      </w:r>
      <w:r w:rsidR="00B71113">
        <w:rPr>
          <w:rStyle w:val="StyleBlack"/>
        </w:rPr>
        <w:t> </w:t>
      </w:r>
      <w:r>
        <w:rPr>
          <w:rStyle w:val="StyleBlack"/>
        </w:rPr>
        <w:t>04.</w:t>
      </w:r>
      <w:r w:rsidR="005E5C0E">
        <w:rPr>
          <w:rStyle w:val="StyleBlack"/>
        </w:rPr>
        <w:t>03</w:t>
      </w:r>
      <w:r w:rsidRPr="00486F00">
        <w:rPr>
          <w:rStyle w:val="StyleBlack"/>
        </w:rPr>
        <w:t>.</w:t>
      </w:r>
      <w:r>
        <w:rPr>
          <w:rStyle w:val="StyleBlack"/>
        </w:rPr>
        <w:t xml:space="preserve"> </w:t>
      </w:r>
      <w:r w:rsidR="002C6F37" w:rsidRPr="00486F00">
        <w:rPr>
          <w:rStyle w:val="StyleBlack"/>
        </w:rPr>
        <w:t xml:space="preserve">Enclosure 2 provides a form for regional personnel to use when documenting their decision </w:t>
      </w:r>
      <w:r w:rsidR="001D3B5C" w:rsidRPr="00486F00">
        <w:rPr>
          <w:rStyle w:val="StyleBlack"/>
        </w:rPr>
        <w:t>whether</w:t>
      </w:r>
      <w:r w:rsidR="002C6F37" w:rsidRPr="00486F00">
        <w:rPr>
          <w:rStyle w:val="StyleBlack"/>
        </w:rPr>
        <w:t xml:space="preserve"> to pursue a reactive inspection based on evaluation of the deterministic criteria in </w:t>
      </w:r>
      <w:r w:rsidR="007B25B1">
        <w:rPr>
          <w:rStyle w:val="StyleBlack"/>
        </w:rPr>
        <w:t>Section</w:t>
      </w:r>
      <w:r w:rsidR="00B71113">
        <w:rPr>
          <w:rStyle w:val="StyleBlack"/>
        </w:rPr>
        <w:t> </w:t>
      </w:r>
      <w:r w:rsidR="002C6F37" w:rsidRPr="00486F00">
        <w:rPr>
          <w:rStyle w:val="StyleBlack"/>
        </w:rPr>
        <w:t>04.0</w:t>
      </w:r>
      <w:r w:rsidR="008C4C88">
        <w:rPr>
          <w:rStyle w:val="StyleBlack"/>
        </w:rPr>
        <w:t>4</w:t>
      </w:r>
      <w:r w:rsidR="002C6F37" w:rsidRPr="00486F00">
        <w:rPr>
          <w:rStyle w:val="StyleBlack"/>
        </w:rPr>
        <w:t xml:space="preserve">. </w:t>
      </w:r>
      <w:r w:rsidR="00491183" w:rsidRPr="00486F00">
        <w:rPr>
          <w:rStyle w:val="StyleBlack"/>
        </w:rPr>
        <w:t>To</w:t>
      </w:r>
      <w:r w:rsidR="002C6F37" w:rsidRPr="00486F00">
        <w:rPr>
          <w:rStyle w:val="StyleBlack"/>
        </w:rPr>
        <w:t xml:space="preserve"> fully document the basis for not performing a reactive inspection, both </w:t>
      </w:r>
      <w:r w:rsidR="003F6128">
        <w:rPr>
          <w:rStyle w:val="StyleBlack"/>
        </w:rPr>
        <w:t>E</w:t>
      </w:r>
      <w:r w:rsidR="002C6F37" w:rsidRPr="00486F00">
        <w:rPr>
          <w:rStyle w:val="StyleBlack"/>
        </w:rPr>
        <w:t xml:space="preserve">nclosures 1 and 2 should be completed. As noted in </w:t>
      </w:r>
      <w:r w:rsidR="003F6128">
        <w:rPr>
          <w:rStyle w:val="StyleBlack"/>
        </w:rPr>
        <w:t>E</w:t>
      </w:r>
      <w:r w:rsidR="002C6F37" w:rsidRPr="00486F00">
        <w:rPr>
          <w:rStyle w:val="StyleBlack"/>
        </w:rPr>
        <w:t>nclosure</w:t>
      </w:r>
      <w:r w:rsidR="00B71113">
        <w:rPr>
          <w:rStyle w:val="StyleBlack"/>
        </w:rPr>
        <w:t> </w:t>
      </w:r>
      <w:r w:rsidR="002C6F37" w:rsidRPr="00486F00">
        <w:rPr>
          <w:rStyle w:val="StyleBlack"/>
        </w:rPr>
        <w:t xml:space="preserve">2, the regions may customize the form </w:t>
      </w:r>
      <w:r w:rsidR="00491183" w:rsidRPr="00486F00">
        <w:rPr>
          <w:rStyle w:val="StyleBlack"/>
        </w:rPr>
        <w:t>to</w:t>
      </w:r>
      <w:r w:rsidR="002C6F37" w:rsidRPr="00486F00">
        <w:rPr>
          <w:rStyle w:val="StyleBlack"/>
        </w:rPr>
        <w:t xml:space="preserve"> fit regional protocols, but the deterministic criteria should not be changed. The form, along with specific instructions for its completion by regional staff, should be included in regional office instructions or </w:t>
      </w:r>
      <w:proofErr w:type="gramStart"/>
      <w:r w:rsidR="002C6F37" w:rsidRPr="00486F00">
        <w:rPr>
          <w:rStyle w:val="StyleBlack"/>
        </w:rPr>
        <w:t>implementing</w:t>
      </w:r>
      <w:proofErr w:type="gramEnd"/>
      <w:r w:rsidR="002C6F37" w:rsidRPr="00486F00">
        <w:rPr>
          <w:rStyle w:val="StyleBlack"/>
        </w:rPr>
        <w:t xml:space="preserve"> procedures. Basic guidelines include:</w:t>
      </w:r>
    </w:p>
    <w:p w14:paraId="6A570C21" w14:textId="63925744" w:rsidR="00A506F2" w:rsidRPr="002C4E34" w:rsidRDefault="002002F8" w:rsidP="0008056A">
      <w:pPr>
        <w:pStyle w:val="ListBullet3"/>
      </w:pPr>
      <w:r>
        <w:t>As appropriate</w:t>
      </w:r>
      <w:r w:rsidR="00E164C0">
        <w:t xml:space="preserve"> and known</w:t>
      </w:r>
      <w:r w:rsidR="009C4D9B">
        <w:t>,</w:t>
      </w:r>
      <w:r w:rsidR="00A43A28">
        <w:t xml:space="preserve"> </w:t>
      </w:r>
      <w:r>
        <w:t>d</w:t>
      </w:r>
      <w:r w:rsidR="003B3225">
        <w:t xml:space="preserve">escribe </w:t>
      </w:r>
      <w:r w:rsidR="001C4363">
        <w:t>the event or degraded condition</w:t>
      </w:r>
      <w:r w:rsidR="00277536">
        <w:t>s</w:t>
      </w:r>
      <w:r w:rsidR="00B40BF2">
        <w:t xml:space="preserve">, </w:t>
      </w:r>
      <w:r w:rsidR="002A178B">
        <w:t xml:space="preserve">apparent </w:t>
      </w:r>
      <w:r w:rsidR="00642781">
        <w:t xml:space="preserve">system </w:t>
      </w:r>
      <w:r w:rsidR="009C5D5F">
        <w:t>interactions</w:t>
      </w:r>
      <w:r w:rsidR="00B668FA">
        <w:t xml:space="preserve">, </w:t>
      </w:r>
      <w:r w:rsidR="00642781">
        <w:t xml:space="preserve">operational </w:t>
      </w:r>
      <w:r w:rsidR="00E007A0">
        <w:t>response</w:t>
      </w:r>
      <w:r w:rsidR="00B668FA">
        <w:t>s</w:t>
      </w:r>
      <w:r w:rsidR="00E007A0">
        <w:t>,</w:t>
      </w:r>
      <w:r w:rsidR="00B40BF2">
        <w:t xml:space="preserve"> </w:t>
      </w:r>
      <w:r w:rsidR="002A178B">
        <w:t>impact</w:t>
      </w:r>
      <w:r w:rsidR="00B97CF9">
        <w:t>s</w:t>
      </w:r>
      <w:r w:rsidR="00E02AC3">
        <w:t xml:space="preserve"> on</w:t>
      </w:r>
      <w:r w:rsidRPr="00A506F2">
        <w:t xml:space="preserve"> s</w:t>
      </w:r>
      <w:r w:rsidRPr="002C4E34">
        <w:t xml:space="preserve">afety </w:t>
      </w:r>
      <w:r w:rsidR="00E02AC3">
        <w:t xml:space="preserve">and safety </w:t>
      </w:r>
      <w:r w:rsidRPr="002C4E34">
        <w:t>functions</w:t>
      </w:r>
      <w:r w:rsidR="00A43A28">
        <w:t xml:space="preserve">, </w:t>
      </w:r>
      <w:r w:rsidR="00A506F2" w:rsidRPr="00A506F2">
        <w:t>site conditions</w:t>
      </w:r>
      <w:r w:rsidR="00B77610">
        <w:t xml:space="preserve">, </w:t>
      </w:r>
      <w:r w:rsidR="006E2F8B">
        <w:t xml:space="preserve">and </w:t>
      </w:r>
      <w:r w:rsidR="00A506F2" w:rsidRPr="00A506F2">
        <w:t>mode</w:t>
      </w:r>
      <w:r w:rsidR="00B43CAA">
        <w:t>s</w:t>
      </w:r>
      <w:r w:rsidR="00A506F2" w:rsidRPr="00A506F2">
        <w:t xml:space="preserve"> of operation</w:t>
      </w:r>
      <w:r w:rsidR="00791268">
        <w:t xml:space="preserve"> </w:t>
      </w:r>
      <w:r w:rsidR="000053B3">
        <w:t xml:space="preserve">in the </w:t>
      </w:r>
      <w:r w:rsidR="000053B3" w:rsidRPr="006D50D8">
        <w:t xml:space="preserve">Brief </w:t>
      </w:r>
      <w:r w:rsidR="000053B3">
        <w:t>D</w:t>
      </w:r>
      <w:r w:rsidR="000053B3" w:rsidRPr="006D50D8">
        <w:t xml:space="preserve">escription of the </w:t>
      </w:r>
      <w:r w:rsidR="000053B3">
        <w:t>S</w:t>
      </w:r>
      <w:r w:rsidR="000053B3" w:rsidRPr="006D50D8">
        <w:t xml:space="preserve">ignificant </w:t>
      </w:r>
      <w:r w:rsidR="000053B3">
        <w:t>E</w:t>
      </w:r>
      <w:r w:rsidR="000053B3" w:rsidRPr="006D50D8">
        <w:t xml:space="preserve">vent or </w:t>
      </w:r>
      <w:r w:rsidR="000053B3">
        <w:t>D</w:t>
      </w:r>
      <w:r w:rsidR="000053B3" w:rsidRPr="006D50D8">
        <w:t xml:space="preserve">egraded </w:t>
      </w:r>
      <w:r w:rsidR="000053B3">
        <w:t>C</w:t>
      </w:r>
      <w:r w:rsidR="000053B3" w:rsidRPr="006D50D8">
        <w:t>ondition</w:t>
      </w:r>
      <w:r w:rsidR="000053B3" w:rsidRPr="00A506F2">
        <w:t xml:space="preserve"> </w:t>
      </w:r>
      <w:r w:rsidR="000053B3">
        <w:t>section</w:t>
      </w:r>
      <w:r w:rsidR="00A506F2">
        <w:t>.</w:t>
      </w:r>
      <w:r w:rsidR="00AF5131" w:rsidRPr="00AF5131">
        <w:t xml:space="preserve"> </w:t>
      </w:r>
      <w:proofErr w:type="gramStart"/>
      <w:r w:rsidR="00AF5131">
        <w:t>Reference</w:t>
      </w:r>
      <w:proofErr w:type="gramEnd"/>
      <w:r w:rsidR="00AF5131">
        <w:t xml:space="preserve"> any event notifications </w:t>
      </w:r>
      <w:r w:rsidR="00DB650F">
        <w:t>received</w:t>
      </w:r>
      <w:r w:rsidR="00204CAE">
        <w:t xml:space="preserve"> in response to the </w:t>
      </w:r>
      <w:r w:rsidR="00E37BA9">
        <w:t>event o</w:t>
      </w:r>
      <w:r w:rsidR="00665EBC">
        <w:t>r</w:t>
      </w:r>
      <w:r w:rsidR="00E37BA9">
        <w:t xml:space="preserve"> degraded condition</w:t>
      </w:r>
      <w:r w:rsidR="00791268">
        <w:t>.</w:t>
      </w:r>
    </w:p>
    <w:p w14:paraId="1E1C9319" w14:textId="0A4D92CA" w:rsidR="002C6F37" w:rsidRPr="001C6FC7" w:rsidRDefault="002C6F37" w:rsidP="0008056A">
      <w:pPr>
        <w:pStyle w:val="ListBullet3"/>
      </w:pPr>
      <w:r w:rsidRPr="001C6FC7">
        <w:t xml:space="preserve">If none of the deterministic criteria were met, </w:t>
      </w:r>
      <w:r w:rsidR="00827A8A">
        <w:t xml:space="preserve">provide sufficient detail to justify the conclusion </w:t>
      </w:r>
      <w:r w:rsidR="00827A8A" w:rsidRPr="001C6FC7">
        <w:t xml:space="preserve">in the Remarks section </w:t>
      </w:r>
      <w:ins w:id="74" w:author="Author">
        <w:r w:rsidR="00811557">
          <w:t xml:space="preserve">for each of the criteria, </w:t>
        </w:r>
      </w:ins>
      <w:r w:rsidR="00072573">
        <w:t>as appropriate</w:t>
      </w:r>
      <w:r w:rsidRPr="001C6FC7">
        <w:t>. Also, state that no deterministic criteria were met in the Response Decision section of the form.</w:t>
      </w:r>
    </w:p>
    <w:p w14:paraId="4943E2EC" w14:textId="3E8A51D3" w:rsidR="002C6F37" w:rsidRDefault="002C6F37" w:rsidP="0008056A">
      <w:pPr>
        <w:pStyle w:val="ListBullet3"/>
      </w:pPr>
      <w:r w:rsidRPr="001C6FC7">
        <w:t>If one or more of the deterministic criteria were met,</w:t>
      </w:r>
      <w:r w:rsidR="002C6081">
        <w:t xml:space="preserve"> provide sufficient detail to justify the conclusion </w:t>
      </w:r>
      <w:r w:rsidRPr="001C6FC7">
        <w:t>in the Remarks section</w:t>
      </w:r>
      <w:ins w:id="75" w:author="Author">
        <w:r w:rsidR="00811557">
          <w:t xml:space="preserve"> for each of the criteria</w:t>
        </w:r>
      </w:ins>
      <w:r w:rsidR="004C42C4">
        <w:t xml:space="preserve">. </w:t>
      </w:r>
      <w:r w:rsidR="00C54C77">
        <w:t>W</w:t>
      </w:r>
      <w:r w:rsidR="00C471FE">
        <w:t xml:space="preserve">hen applicable </w:t>
      </w:r>
      <w:r w:rsidR="0053451E">
        <w:t xml:space="preserve">under </w:t>
      </w:r>
      <w:r w:rsidR="007B25B1">
        <w:t>Section</w:t>
      </w:r>
      <w:r w:rsidR="009A682C">
        <w:t> </w:t>
      </w:r>
      <w:r w:rsidR="001E0617">
        <w:t>0</w:t>
      </w:r>
      <w:r w:rsidR="006D7AAF">
        <w:t>4</w:t>
      </w:r>
      <w:r w:rsidR="001E0617">
        <w:t xml:space="preserve">.03, </w:t>
      </w:r>
      <w:proofErr w:type="gramStart"/>
      <w:r w:rsidR="008B5988" w:rsidRPr="001C6FC7">
        <w:t>request</w:t>
      </w:r>
      <w:proofErr w:type="gramEnd"/>
      <w:r w:rsidR="008B5988" w:rsidRPr="001C6FC7">
        <w:t xml:space="preserve"> an SRA perform a risk assessment and document results in the Conditional Risk Assessment section of the form</w:t>
      </w:r>
      <w:r w:rsidR="008B5988">
        <w:t>.</w:t>
      </w:r>
    </w:p>
    <w:p w14:paraId="11996834" w14:textId="18CF1A7D" w:rsidR="006D6E0F" w:rsidRPr="006D6E0F" w:rsidRDefault="006D6E0F" w:rsidP="0008056A">
      <w:pPr>
        <w:pStyle w:val="ListBullet3"/>
      </w:pPr>
      <w:r>
        <w:lastRenderedPageBreak/>
        <w:t>Avoid documenting a commitment to perform additional event</w:t>
      </w:r>
      <w:r w:rsidR="00251C4A">
        <w:t>-</w:t>
      </w:r>
      <w:r>
        <w:t>related inspection when the MD</w:t>
      </w:r>
      <w:r w:rsidR="00B71113">
        <w:t> </w:t>
      </w:r>
      <w:r>
        <w:t>8.3 evaluation determines no additional reactive inspection is warranted.</w:t>
      </w:r>
    </w:p>
    <w:p w14:paraId="050295FF" w14:textId="2482F881" w:rsidR="00BA41FA" w:rsidRPr="00721B3E" w:rsidRDefault="00BA41FA" w:rsidP="0008056A">
      <w:pPr>
        <w:pStyle w:val="ListBullet3"/>
      </w:pPr>
      <w:r>
        <w:t xml:space="preserve">Additional guidance for when </w:t>
      </w:r>
      <w:r w:rsidR="00061AF5">
        <w:t xml:space="preserve">it </w:t>
      </w:r>
      <w:r w:rsidR="00065BEA">
        <w:t>may be</w:t>
      </w:r>
      <w:r w:rsidR="00061AF5">
        <w:t xml:space="preserve"> approp</w:t>
      </w:r>
      <w:r w:rsidR="006D7AAF">
        <w:t xml:space="preserve">riate to </w:t>
      </w:r>
      <w:r w:rsidR="009E287B">
        <w:t xml:space="preserve">not </w:t>
      </w:r>
      <w:r w:rsidR="006D7AAF">
        <w:t xml:space="preserve">perform </w:t>
      </w:r>
      <w:r>
        <w:t>an MD</w:t>
      </w:r>
      <w:r w:rsidR="009A682C">
        <w:t> </w:t>
      </w:r>
      <w:r>
        <w:t>8.3 evaluation a</w:t>
      </w:r>
      <w:r w:rsidR="005C10B2">
        <w:t>s well as</w:t>
      </w:r>
      <w:r>
        <w:t xml:space="preserve"> examples of completed MD 8.3 </w:t>
      </w:r>
      <w:r w:rsidR="006D7AAF">
        <w:t>evaluation</w:t>
      </w:r>
      <w:r w:rsidR="005C10B2">
        <w:t>s</w:t>
      </w:r>
      <w:r>
        <w:t xml:space="preserve"> are included in </w:t>
      </w:r>
      <w:r w:rsidR="00B86F01">
        <w:t>e</w:t>
      </w:r>
      <w:r>
        <w:t>xhibit</w:t>
      </w:r>
      <w:r w:rsidR="009D16B1">
        <w:t> </w:t>
      </w:r>
      <w:r>
        <w:t>1.</w:t>
      </w:r>
    </w:p>
    <w:p w14:paraId="4C656474" w14:textId="064AB136" w:rsidR="002C6F37" w:rsidRDefault="00180064" w:rsidP="00B44F91">
      <w:pPr>
        <w:pStyle w:val="BodyText3"/>
        <w:rPr>
          <w:ins w:id="76" w:author="Author"/>
          <w:color w:val="000000"/>
        </w:rPr>
      </w:pPr>
      <w:r w:rsidRPr="00CF287C">
        <w:rPr>
          <w:rStyle w:val="Commitment"/>
        </w:rPr>
        <w:t>After d</w:t>
      </w:r>
      <w:r w:rsidR="002C6F37" w:rsidRPr="00CF287C">
        <w:rPr>
          <w:rStyle w:val="Commitment"/>
        </w:rPr>
        <w:t>ocument</w:t>
      </w:r>
      <w:r w:rsidRPr="00CF287C">
        <w:rPr>
          <w:rStyle w:val="Commitment"/>
        </w:rPr>
        <w:t>ing</w:t>
      </w:r>
      <w:r w:rsidR="002C6F37" w:rsidRPr="00CF287C">
        <w:rPr>
          <w:rStyle w:val="Commitment"/>
        </w:rPr>
        <w:t xml:space="preserve"> the agency’s reactive inspection decision</w:t>
      </w:r>
      <w:r w:rsidR="00A01BBD" w:rsidRPr="00CF287C">
        <w:rPr>
          <w:rStyle w:val="Commitment"/>
        </w:rPr>
        <w:t>,</w:t>
      </w:r>
      <w:r w:rsidR="002C6F37" w:rsidRPr="00CF287C">
        <w:rPr>
          <w:rStyle w:val="Commitment"/>
        </w:rPr>
        <w:t xml:space="preserve"> its basis</w:t>
      </w:r>
      <w:r w:rsidR="00A01BBD" w:rsidRPr="00CF287C">
        <w:rPr>
          <w:rStyle w:val="Commitment"/>
        </w:rPr>
        <w:t>,</w:t>
      </w:r>
      <w:r w:rsidR="00895F35" w:rsidRPr="00CF287C">
        <w:rPr>
          <w:rStyle w:val="Commitment"/>
        </w:rPr>
        <w:t xml:space="preserve"> and </w:t>
      </w:r>
      <w:r w:rsidR="002C6F37" w:rsidRPr="00CF287C">
        <w:rPr>
          <w:rStyle w:val="Commitment"/>
        </w:rPr>
        <w:t>a sufficient response for each criterion</w:t>
      </w:r>
      <w:r w:rsidR="00A01BBD" w:rsidRPr="00CF287C">
        <w:rPr>
          <w:rStyle w:val="Commitment"/>
        </w:rPr>
        <w:t>,</w:t>
      </w:r>
      <w:r w:rsidR="002C6F37" w:rsidRPr="00CF287C">
        <w:rPr>
          <w:rStyle w:val="Commitment"/>
        </w:rPr>
        <w:t xml:space="preserve"> </w:t>
      </w:r>
      <w:r w:rsidR="00A01BBD" w:rsidRPr="00CF287C">
        <w:rPr>
          <w:rStyle w:val="Commitment"/>
        </w:rPr>
        <w:t>p</w:t>
      </w:r>
      <w:r w:rsidR="005A183D" w:rsidRPr="00CF287C">
        <w:rPr>
          <w:rStyle w:val="Commitment"/>
        </w:rPr>
        <w:t>lace the documented decision</w:t>
      </w:r>
      <w:r w:rsidR="002C6F37" w:rsidRPr="00CF287C">
        <w:rPr>
          <w:rStyle w:val="Commitment"/>
        </w:rPr>
        <w:t xml:space="preserve"> in ADAMS and profile using template “NRR</w:t>
      </w:r>
      <w:r w:rsidR="002C6F37" w:rsidRPr="00CF287C">
        <w:rPr>
          <w:rStyle w:val="Commitment"/>
        </w:rPr>
        <w:noBreakHyphen/>
        <w:t>123: Management Directive (MD) 8.3, Reactive Inspection Evaluation” (</w:t>
      </w:r>
      <w:hyperlink r:id="rId15" w:history="1">
        <w:r w:rsidR="002C6F37" w:rsidRPr="00CF287C">
          <w:rPr>
            <w:rStyle w:val="Commitment"/>
          </w:rPr>
          <w:t>ML18233A547</w:t>
        </w:r>
      </w:hyperlink>
      <w:ins w:id="77" w:author="Author">
        <w:r w:rsidR="000038C3">
          <w:rPr>
            <w:rStyle w:val="Commitment"/>
          </w:rPr>
          <w:t xml:space="preserve"> (non-public)</w:t>
        </w:r>
      </w:ins>
      <w:r w:rsidR="002C6F37" w:rsidRPr="00CF287C">
        <w:rPr>
          <w:rStyle w:val="Commitment"/>
        </w:rPr>
        <w:t xml:space="preserve">) </w:t>
      </w:r>
      <w:r w:rsidR="00283E3B" w:rsidRPr="00CF287C">
        <w:rPr>
          <w:rStyle w:val="Commitment"/>
        </w:rPr>
        <w:t xml:space="preserve">generally </w:t>
      </w:r>
      <w:r w:rsidR="002C6F37" w:rsidRPr="00CF287C">
        <w:rPr>
          <w:rStyle w:val="Commitment"/>
        </w:rPr>
        <w:t xml:space="preserve">no more than 7 calendar days after the event or discovery of the degraded condition. </w:t>
      </w:r>
      <w:r w:rsidR="00BD3686" w:rsidRPr="00CF287C">
        <w:rPr>
          <w:rStyle w:val="Commitment"/>
        </w:rPr>
        <w:t>S</w:t>
      </w:r>
      <w:r w:rsidR="002C6F37" w:rsidRPr="00CF287C">
        <w:rPr>
          <w:rStyle w:val="Commitment"/>
        </w:rPr>
        <w:t xml:space="preserve">ubmit the document to the Document Processing Center </w:t>
      </w:r>
      <w:r w:rsidR="0074124E" w:rsidRPr="00CF287C">
        <w:rPr>
          <w:rStyle w:val="Commitment"/>
        </w:rPr>
        <w:t>after</w:t>
      </w:r>
      <w:r w:rsidR="002C6F37" w:rsidRPr="00CF287C">
        <w:rPr>
          <w:rStyle w:val="Commitment"/>
        </w:rPr>
        <w:t xml:space="preserve"> it is </w:t>
      </w:r>
      <w:r w:rsidR="00A01BBD" w:rsidRPr="00CF287C">
        <w:rPr>
          <w:rStyle w:val="Commitment"/>
        </w:rPr>
        <w:t xml:space="preserve">either </w:t>
      </w:r>
      <w:r w:rsidR="002C6F37" w:rsidRPr="00CF287C">
        <w:rPr>
          <w:rStyle w:val="Commitment"/>
        </w:rPr>
        <w:t xml:space="preserve">determined that </w:t>
      </w:r>
      <w:r w:rsidR="002E185A" w:rsidRPr="00CF287C">
        <w:rPr>
          <w:rStyle w:val="Commitment"/>
        </w:rPr>
        <w:t>the document is sensitive or</w:t>
      </w:r>
      <w:r w:rsidR="00A01BBD" w:rsidRPr="00CF287C">
        <w:rPr>
          <w:rStyle w:val="Commitment"/>
        </w:rPr>
        <w:t>,</w:t>
      </w:r>
      <w:r w:rsidR="002E185A" w:rsidRPr="00CF287C">
        <w:rPr>
          <w:rStyle w:val="Commitment"/>
        </w:rPr>
        <w:t xml:space="preserve"> when non-sensitive</w:t>
      </w:r>
      <w:r w:rsidR="00A01BBD" w:rsidRPr="00CF287C">
        <w:rPr>
          <w:rStyle w:val="Commitment"/>
        </w:rPr>
        <w:t>,</w:t>
      </w:r>
      <w:r w:rsidR="002C6F37" w:rsidRPr="00CF287C">
        <w:rPr>
          <w:rStyle w:val="Commitment"/>
        </w:rPr>
        <w:t xml:space="preserve"> coincident with the publication of the </w:t>
      </w:r>
      <w:r w:rsidR="00DE6288" w:rsidRPr="00CF287C">
        <w:rPr>
          <w:rStyle w:val="Commitment"/>
        </w:rPr>
        <w:t xml:space="preserve">associated </w:t>
      </w:r>
      <w:r w:rsidR="002C6F37" w:rsidRPr="00CF287C">
        <w:rPr>
          <w:rStyle w:val="Commitment"/>
        </w:rPr>
        <w:t>inspection report documenting related inspection.</w:t>
      </w:r>
      <w:r w:rsidR="002C6F37" w:rsidRPr="00DE6288">
        <w:rPr>
          <w:color w:val="000000"/>
        </w:rPr>
        <w:t xml:space="preserve"> [C1]</w:t>
      </w:r>
    </w:p>
    <w:p w14:paraId="73BBCD5C" w14:textId="4F7C747C" w:rsidR="00D94D0E" w:rsidRDefault="00A5782A" w:rsidP="00B44F91">
      <w:pPr>
        <w:pStyle w:val="BodyText3"/>
        <w:rPr>
          <w:ins w:id="78" w:author="Author"/>
          <w:rStyle w:val="Commitment"/>
          <w:i w:val="0"/>
          <w:iCs w:val="0"/>
        </w:rPr>
      </w:pPr>
      <w:ins w:id="79" w:author="Author">
        <w:r>
          <w:rPr>
            <w:rStyle w:val="Commitment"/>
            <w:i w:val="0"/>
            <w:iCs w:val="0"/>
          </w:rPr>
          <w:t>If</w:t>
        </w:r>
        <w:r w:rsidR="000E7B5F">
          <w:rPr>
            <w:rStyle w:val="Commitment"/>
            <w:i w:val="0"/>
            <w:iCs w:val="0"/>
          </w:rPr>
          <w:t xml:space="preserve"> the completed MD 8.3 evaluation </w:t>
        </w:r>
        <w:r>
          <w:rPr>
            <w:rStyle w:val="Commitment"/>
            <w:i w:val="0"/>
            <w:iCs w:val="0"/>
          </w:rPr>
          <w:t>is non-sensitive</w:t>
        </w:r>
        <w:r w:rsidR="00C6422D">
          <w:rPr>
            <w:rStyle w:val="Commitment"/>
            <w:i w:val="0"/>
            <w:iCs w:val="0"/>
          </w:rPr>
          <w:t>,</w:t>
        </w:r>
        <w:r>
          <w:rPr>
            <w:rStyle w:val="Commitment"/>
            <w:i w:val="0"/>
            <w:iCs w:val="0"/>
          </w:rPr>
          <w:t xml:space="preserve"> the ADAMS Accession No. </w:t>
        </w:r>
        <w:r w:rsidR="000E7B5F">
          <w:rPr>
            <w:rStyle w:val="Commitment"/>
            <w:i w:val="0"/>
            <w:iCs w:val="0"/>
          </w:rPr>
          <w:t xml:space="preserve">should be included in the </w:t>
        </w:r>
        <w:r w:rsidR="000651F5">
          <w:rPr>
            <w:rStyle w:val="Commitment"/>
            <w:i w:val="0"/>
            <w:iCs w:val="0"/>
          </w:rPr>
          <w:t xml:space="preserve">reactive inspection report </w:t>
        </w:r>
        <w:r w:rsidR="00E80768">
          <w:rPr>
            <w:rStyle w:val="Commitment"/>
            <w:i w:val="0"/>
            <w:iCs w:val="0"/>
          </w:rPr>
          <w:t xml:space="preserve">and charter </w:t>
        </w:r>
        <w:r w:rsidR="000651F5">
          <w:rPr>
            <w:rStyle w:val="Commitment"/>
            <w:i w:val="0"/>
            <w:iCs w:val="0"/>
          </w:rPr>
          <w:t xml:space="preserve">or, in the event no reactive inspection was performed, in the </w:t>
        </w:r>
        <w:r w:rsidR="00E17DE3">
          <w:rPr>
            <w:rStyle w:val="Commitment"/>
            <w:i w:val="0"/>
            <w:iCs w:val="0"/>
          </w:rPr>
          <w:t xml:space="preserve">applicable </w:t>
        </w:r>
        <w:r w:rsidR="00D803C5">
          <w:rPr>
            <w:rStyle w:val="Commitment"/>
            <w:i w:val="0"/>
            <w:iCs w:val="0"/>
          </w:rPr>
          <w:t xml:space="preserve">inspection report </w:t>
        </w:r>
        <w:r w:rsidR="00E17DE3">
          <w:rPr>
            <w:rStyle w:val="Commitment"/>
            <w:i w:val="0"/>
            <w:iCs w:val="0"/>
          </w:rPr>
          <w:t>if</w:t>
        </w:r>
        <w:r w:rsidR="00D803C5">
          <w:rPr>
            <w:rStyle w:val="Commitment"/>
            <w:i w:val="0"/>
            <w:iCs w:val="0"/>
          </w:rPr>
          <w:t xml:space="preserve"> baseline inspection follow-up</w:t>
        </w:r>
        <w:r w:rsidR="00E17DE3">
          <w:rPr>
            <w:rStyle w:val="Commitment"/>
            <w:i w:val="0"/>
            <w:iCs w:val="0"/>
          </w:rPr>
          <w:t xml:space="preserve"> occurs</w:t>
        </w:r>
        <w:r w:rsidR="00D803C5">
          <w:rPr>
            <w:rStyle w:val="Commitment"/>
            <w:i w:val="0"/>
            <w:iCs w:val="0"/>
          </w:rPr>
          <w:t>.</w:t>
        </w:r>
        <w:r w:rsidR="00EE5B04">
          <w:rPr>
            <w:rStyle w:val="Commitment"/>
            <w:i w:val="0"/>
            <w:iCs w:val="0"/>
          </w:rPr>
          <w:t xml:space="preserve"> The MD 8.3 evaluation need not be included with the inspection report as an attachment</w:t>
        </w:r>
        <w:r w:rsidR="001C00FF">
          <w:rPr>
            <w:rStyle w:val="Commitment"/>
            <w:i w:val="0"/>
            <w:iCs w:val="0"/>
          </w:rPr>
          <w:t xml:space="preserve"> or enclosure</w:t>
        </w:r>
        <w:r w:rsidR="00EE5B04">
          <w:rPr>
            <w:rStyle w:val="Commitment"/>
            <w:i w:val="0"/>
            <w:iCs w:val="0"/>
          </w:rPr>
          <w:t>.</w:t>
        </w:r>
        <w:r w:rsidR="00A83AC9">
          <w:rPr>
            <w:rStyle w:val="Commitment"/>
            <w:i w:val="0"/>
            <w:iCs w:val="0"/>
          </w:rPr>
          <w:t xml:space="preserve"> Add the following text to the applicable inspection sample, pointing to the ADAMS Accession Number for the MD 8.3 evaluation:</w:t>
        </w:r>
      </w:ins>
    </w:p>
    <w:p w14:paraId="326EF722" w14:textId="635B701F" w:rsidR="00A83AC9" w:rsidRPr="000E7B5F" w:rsidRDefault="00A83AC9" w:rsidP="00E01F11">
      <w:pPr>
        <w:pStyle w:val="BodyText3"/>
        <w:ind w:left="1080" w:right="360"/>
        <w:rPr>
          <w:color w:val="000000"/>
        </w:rPr>
      </w:pPr>
      <w:ins w:id="80" w:author="Author">
        <w:r w:rsidRPr="00A83AC9">
          <w:rPr>
            <w:color w:val="000000"/>
          </w:rPr>
          <w:t>Per IMC 0309, “Reactive Inspection Decision Basis for Power Reactors,” the NRC considered whether this inspection sample should be the subject of a reactive inspection and determined that a reactive inspection was not necessary</w:t>
        </w:r>
        <w:r>
          <w:rPr>
            <w:color w:val="000000"/>
          </w:rPr>
          <w:t>, as documented in</w:t>
        </w:r>
        <w:r w:rsidRPr="00A83AC9">
          <w:rPr>
            <w:color w:val="000000"/>
          </w:rPr>
          <w:t xml:space="preserve"> ML</w:t>
        </w:r>
        <w:r w:rsidR="0089523C">
          <w:rPr>
            <w:color w:val="000000"/>
          </w:rPr>
          <w:t>XXXXXXXXX</w:t>
        </w:r>
        <w:r>
          <w:rPr>
            <w:color w:val="000000"/>
          </w:rPr>
          <w:t>.</w:t>
        </w:r>
      </w:ins>
    </w:p>
    <w:p w14:paraId="07FDEBB7" w14:textId="77777777" w:rsidR="003D3B3F" w:rsidRDefault="00540595" w:rsidP="003D3B3F">
      <w:pPr>
        <w:pStyle w:val="Heading2"/>
      </w:pPr>
      <w:bookmarkStart w:id="81" w:name="_Toc143870871"/>
      <w:bookmarkStart w:id="82" w:name="_Toc188457721"/>
      <w:r w:rsidRPr="00486F00">
        <w:rPr>
          <w:rStyle w:val="StyleBlack"/>
        </w:rPr>
        <w:t>04.07</w:t>
      </w:r>
      <w:r w:rsidRPr="00486F00">
        <w:rPr>
          <w:rStyle w:val="StyleBlack"/>
        </w:rPr>
        <w:tab/>
      </w:r>
      <w:r w:rsidRPr="00FD4CEA">
        <w:rPr>
          <w:u w:val="single"/>
        </w:rPr>
        <w:t>Inspection Charter</w:t>
      </w:r>
      <w:bookmarkEnd w:id="81"/>
      <w:bookmarkEnd w:id="82"/>
    </w:p>
    <w:p w14:paraId="59C10D47" w14:textId="33487AD6" w:rsidR="00540595" w:rsidRPr="008769B4" w:rsidRDefault="00540595" w:rsidP="00B44F91">
      <w:pPr>
        <w:pStyle w:val="BodyText3"/>
      </w:pPr>
      <w:r w:rsidRPr="00665CFA">
        <w:t xml:space="preserve">The purpose of the charter is to delineate the general scope of the reactive inspection and to facilitate fact gathering and understanding. </w:t>
      </w:r>
      <w:r>
        <w:t>Available r</w:t>
      </w:r>
      <w:r w:rsidRPr="00665CFA">
        <w:t xml:space="preserve">isk insights </w:t>
      </w:r>
      <w:r>
        <w:t xml:space="preserve">and apparent causal indications </w:t>
      </w:r>
      <w:r w:rsidRPr="00665CFA">
        <w:t xml:space="preserve">should be used to develop the </w:t>
      </w:r>
      <w:r>
        <w:t xml:space="preserve">charter’s </w:t>
      </w:r>
      <w:r w:rsidRPr="00665CFA">
        <w:t xml:space="preserve">scope. </w:t>
      </w:r>
      <w:r>
        <w:t>T</w:t>
      </w:r>
      <w:r w:rsidRPr="00665CFA">
        <w:t xml:space="preserve">he charter </w:t>
      </w:r>
      <w:r>
        <w:t>may reasonably</w:t>
      </w:r>
      <w:r w:rsidRPr="00665CFA">
        <w:t xml:space="preserve"> include</w:t>
      </w:r>
      <w:r>
        <w:t xml:space="preserve"> an examination of the</w:t>
      </w:r>
      <w:r w:rsidRPr="00665CFA">
        <w:t xml:space="preserve"> conditions preceding the event, event chronology, system responses, human factors, safety culture,</w:t>
      </w:r>
      <w:r>
        <w:t xml:space="preserve"> </w:t>
      </w:r>
      <w:r w:rsidRPr="00665CFA">
        <w:t>equipment performance, quality assurance, radiological considerations, safeguard</w:t>
      </w:r>
      <w:r>
        <w:t>s</w:t>
      </w:r>
      <w:r w:rsidRPr="00665CFA">
        <w:t xml:space="preserve"> considerations, event precursors, event </w:t>
      </w:r>
      <w:r w:rsidRPr="008769B4">
        <w:t xml:space="preserve">response, operating experience, and safety or security impacts in determining the causes of the significant event and in support of appropriate </w:t>
      </w:r>
      <w:r>
        <w:t>a</w:t>
      </w:r>
      <w:r w:rsidRPr="008769B4">
        <w:t>gency follow-up actions. The charter should assess immediate corrective actions and compensatory measures taken to address immediate safety or security concerns. The charter should be consistent with the risk insights</w:t>
      </w:r>
      <w:r>
        <w:t xml:space="preserve"> and the event’s complexity</w:t>
      </w:r>
      <w:r w:rsidRPr="008769B4">
        <w:t>.</w:t>
      </w:r>
    </w:p>
    <w:p w14:paraId="5E274E9C" w14:textId="77777777" w:rsidR="00540595" w:rsidRPr="008769B4" w:rsidRDefault="00540595" w:rsidP="00B44F91">
      <w:pPr>
        <w:pStyle w:val="BodyText3"/>
      </w:pPr>
      <w:r>
        <w:t xml:space="preserve">Reactive </w:t>
      </w:r>
      <w:r w:rsidRPr="008769B4">
        <w:t>inspection</w:t>
      </w:r>
      <w:r>
        <w:t>s are</w:t>
      </w:r>
      <w:r w:rsidRPr="008769B4">
        <w:t xml:space="preserve"> focused on fact-gathering and</w:t>
      </w:r>
      <w:r>
        <w:t xml:space="preserve"> a</w:t>
      </w:r>
      <w:r w:rsidRPr="008769B4">
        <w:t xml:space="preserve"> thorough independent review of events. When the inspection is complete</w:t>
      </w:r>
      <w:r>
        <w:t>,</w:t>
      </w:r>
      <w:r w:rsidRPr="008769B4">
        <w:t xml:space="preserve"> the inspecto</w:t>
      </w:r>
      <w:r>
        <w:t>r</w:t>
      </w:r>
      <w:r w:rsidRPr="008769B4">
        <w:t xml:space="preserve"> should consider providing feedback to headquarters on any suggested changes </w:t>
      </w:r>
      <w:r>
        <w:t xml:space="preserve">to prevent or reduce the frequency of the significant events or enhance </w:t>
      </w:r>
      <w:r w:rsidRPr="008769B4">
        <w:t>oversight process</w:t>
      </w:r>
      <w:r>
        <w:t>es</w:t>
      </w:r>
      <w:r w:rsidRPr="008769B4">
        <w:t>.</w:t>
      </w:r>
    </w:p>
    <w:p w14:paraId="24FF8D24" w14:textId="7DAB4D4D" w:rsidR="00540595" w:rsidRPr="008769B4" w:rsidRDefault="00540595" w:rsidP="00B44F91">
      <w:pPr>
        <w:pStyle w:val="BodyText3"/>
      </w:pPr>
      <w:r w:rsidRPr="008769B4">
        <w:t>The charter should not attempt to assess the adequacy of any longer</w:t>
      </w:r>
      <w:r w:rsidR="00290E49">
        <w:t>-</w:t>
      </w:r>
      <w:r w:rsidRPr="008769B4">
        <w:t xml:space="preserve">term corrective actions used to improve licensee performance and prevent </w:t>
      </w:r>
      <w:proofErr w:type="gramStart"/>
      <w:r w:rsidRPr="008769B4">
        <w:t>recurrence</w:t>
      </w:r>
      <w:proofErr w:type="gramEnd"/>
      <w:r w:rsidRPr="008769B4">
        <w:t xml:space="preserve"> of significant conditions</w:t>
      </w:r>
      <w:r>
        <w:t>, as</w:t>
      </w:r>
      <w:r w:rsidRPr="008769B4">
        <w:t xml:space="preserve"> th</w:t>
      </w:r>
      <w:r>
        <w:t>e</w:t>
      </w:r>
      <w:r w:rsidRPr="008769B4">
        <w:t>se follow</w:t>
      </w:r>
      <w:r>
        <w:noBreakHyphen/>
      </w:r>
      <w:r w:rsidRPr="008769B4">
        <w:t xml:space="preserve">up activities are addressed using supplemental or baseline inspections. Performing these activities during a reactive inspection may delay prompt </w:t>
      </w:r>
      <w:r w:rsidRPr="008769B4">
        <w:lastRenderedPageBreak/>
        <w:t xml:space="preserve">dissemination of the facts and circumstances surrounding the significant event and </w:t>
      </w:r>
      <w:r>
        <w:t>im</w:t>
      </w:r>
      <w:r w:rsidRPr="008769B4">
        <w:t xml:space="preserve">pose </w:t>
      </w:r>
      <w:r>
        <w:t xml:space="preserve">an </w:t>
      </w:r>
      <w:r w:rsidRPr="008769B4">
        <w:t xml:space="preserve">unwarranted regulatory burden on </w:t>
      </w:r>
      <w:proofErr w:type="gramStart"/>
      <w:r w:rsidRPr="008769B4">
        <w:t>licensees</w:t>
      </w:r>
      <w:proofErr w:type="gramEnd"/>
      <w:r w:rsidRPr="008769B4">
        <w:t>.</w:t>
      </w:r>
    </w:p>
    <w:p w14:paraId="7AD66914" w14:textId="5206D922" w:rsidR="00540595" w:rsidRPr="00DD696E" w:rsidRDefault="00540595" w:rsidP="00B44F91">
      <w:pPr>
        <w:pStyle w:val="BodyText3"/>
      </w:pPr>
      <w:r>
        <w:t xml:space="preserve">For </w:t>
      </w:r>
      <w:r w:rsidRPr="00DD696E">
        <w:t>SIs and AITs, the inspection charter is generally communicated as an enclosure to a memorandum from the RA to the leader, with copies provided to the NRR office director, Office of Public Affairs (OPA), Regional Public Affairs Officer, affected licensee, and NSIR office director when related to security or emergency planning. The charter may be modified during a reactive inspection in consultation with management, if the inspection develops significant new information that warrants review.</w:t>
      </w:r>
    </w:p>
    <w:p w14:paraId="5C5E2CDF" w14:textId="02821920" w:rsidR="00BA037A" w:rsidRDefault="00FB6B63" w:rsidP="00FD4CEA">
      <w:pPr>
        <w:pStyle w:val="Heading2"/>
      </w:pPr>
      <w:bookmarkStart w:id="83" w:name="_Toc143870872"/>
      <w:bookmarkStart w:id="84" w:name="_Toc188457722"/>
      <w:r w:rsidRPr="00486F00">
        <w:rPr>
          <w:rStyle w:val="StyleBlack"/>
        </w:rPr>
        <w:t>04.</w:t>
      </w:r>
      <w:r w:rsidR="00AB7187" w:rsidRPr="00486F00">
        <w:rPr>
          <w:rStyle w:val="StyleBlack"/>
        </w:rPr>
        <w:t>08</w:t>
      </w:r>
      <w:r w:rsidRPr="00486F00">
        <w:rPr>
          <w:rStyle w:val="StyleBlack"/>
        </w:rPr>
        <w:tab/>
      </w:r>
      <w:r w:rsidR="00D96AD1" w:rsidRPr="005F6AF9">
        <w:rPr>
          <w:u w:val="single"/>
        </w:rPr>
        <w:t>Communications</w:t>
      </w:r>
      <w:bookmarkEnd w:id="83"/>
      <w:bookmarkEnd w:id="84"/>
    </w:p>
    <w:p w14:paraId="04713713" w14:textId="4A7689C5" w:rsidR="001371A0" w:rsidRPr="00486F00" w:rsidRDefault="007178CE" w:rsidP="00B44F91">
      <w:pPr>
        <w:pStyle w:val="BodyText3"/>
        <w:rPr>
          <w:rStyle w:val="StyleBlack"/>
        </w:rPr>
      </w:pPr>
      <w:r w:rsidRPr="00486F00">
        <w:rPr>
          <w:rStyle w:val="StyleBlack"/>
        </w:rPr>
        <w:t xml:space="preserve">Communication </w:t>
      </w:r>
      <w:r w:rsidR="00D96AD1" w:rsidRPr="00486F00">
        <w:rPr>
          <w:rStyle w:val="StyleBlack"/>
        </w:rPr>
        <w:t>tools that are available to enhance the effectiveness and efficiency of the agency</w:t>
      </w:r>
      <w:r w:rsidR="005C61BD">
        <w:rPr>
          <w:rStyle w:val="StyleBlack"/>
        </w:rPr>
        <w:t>’</w:t>
      </w:r>
      <w:r w:rsidR="00D96AD1" w:rsidRPr="00486F00">
        <w:rPr>
          <w:rStyle w:val="StyleBlack"/>
        </w:rPr>
        <w:t>s communications with its stakeholders.</w:t>
      </w:r>
      <w:r w:rsidR="00867053" w:rsidRPr="00486F00">
        <w:rPr>
          <w:rStyle w:val="StyleBlack"/>
        </w:rPr>
        <w:t xml:space="preserve"> </w:t>
      </w:r>
      <w:r w:rsidR="00D96AD1" w:rsidRPr="00486F00">
        <w:rPr>
          <w:rStyle w:val="StyleBlack"/>
        </w:rPr>
        <w:t xml:space="preserve">The NRC has developed the </w:t>
      </w:r>
      <w:r w:rsidR="007F39B2" w:rsidRPr="00486F00">
        <w:rPr>
          <w:rStyle w:val="StyleBlack"/>
        </w:rPr>
        <w:t>“</w:t>
      </w:r>
      <w:r w:rsidR="00D96AD1" w:rsidRPr="00486F00">
        <w:rPr>
          <w:rStyle w:val="StyleBlack"/>
        </w:rPr>
        <w:t>Event Response and Assessment Communications Plan</w:t>
      </w:r>
      <w:r w:rsidR="00597336" w:rsidRPr="00486F00">
        <w:rPr>
          <w:rStyle w:val="StyleBlack"/>
        </w:rPr>
        <w:t>,” which</w:t>
      </w:r>
      <w:r w:rsidR="00D96AD1" w:rsidRPr="00486F00">
        <w:rPr>
          <w:rStyle w:val="StyleBlack"/>
        </w:rPr>
        <w:t xml:space="preserve"> is available in the ADAMS Main Library internal folder entitled </w:t>
      </w:r>
      <w:r w:rsidR="004A3B99" w:rsidRPr="00486F00">
        <w:rPr>
          <w:rStyle w:val="StyleBlack"/>
        </w:rPr>
        <w:t>“</w:t>
      </w:r>
      <w:r w:rsidR="00D96AD1" w:rsidRPr="00486F00">
        <w:rPr>
          <w:rStyle w:val="StyleBlack"/>
        </w:rPr>
        <w:t>Communication Plans</w:t>
      </w:r>
      <w:r w:rsidR="0045743F" w:rsidRPr="00486F00">
        <w:rPr>
          <w:rStyle w:val="StyleBlack"/>
        </w:rPr>
        <w:t>.”</w:t>
      </w:r>
    </w:p>
    <w:p w14:paraId="04713715" w14:textId="0D9D9B16" w:rsidR="00D96AD1" w:rsidRPr="00486F00" w:rsidRDefault="00D96AD1" w:rsidP="00B44F91">
      <w:pPr>
        <w:pStyle w:val="BodyText3"/>
        <w:rPr>
          <w:rStyle w:val="StyleBlack"/>
        </w:rPr>
      </w:pPr>
      <w:r w:rsidRPr="00486F00">
        <w:rPr>
          <w:rStyle w:val="StyleBlack"/>
        </w:rPr>
        <w:t xml:space="preserve">The communication tools available for </w:t>
      </w:r>
      <w:proofErr w:type="gramStart"/>
      <w:r w:rsidRPr="00486F00">
        <w:rPr>
          <w:rStyle w:val="StyleBlack"/>
        </w:rPr>
        <w:t>event</w:t>
      </w:r>
      <w:proofErr w:type="gramEnd"/>
      <w:r w:rsidRPr="00486F00">
        <w:rPr>
          <w:rStyle w:val="StyleBlack"/>
        </w:rPr>
        <w:t xml:space="preserve"> or degraded condition response and assessment include</w:t>
      </w:r>
      <w:r w:rsidR="00F45FCB" w:rsidRPr="00486F00">
        <w:rPr>
          <w:rStyle w:val="StyleBlack"/>
        </w:rPr>
        <w:t xml:space="preserve"> the following</w:t>
      </w:r>
      <w:r w:rsidRPr="00486F00">
        <w:rPr>
          <w:rStyle w:val="StyleBlack"/>
        </w:rPr>
        <w:t>:</w:t>
      </w:r>
    </w:p>
    <w:p w14:paraId="04713717" w14:textId="77777777" w:rsidR="00D96AD1" w:rsidRPr="001C6FC7" w:rsidRDefault="00D96AD1" w:rsidP="0008056A">
      <w:pPr>
        <w:pStyle w:val="ListBullet3"/>
      </w:pPr>
      <w:r w:rsidRPr="001C6FC7">
        <w:t>a communications team</w:t>
      </w:r>
    </w:p>
    <w:p w14:paraId="04713718" w14:textId="77777777" w:rsidR="00D96AD1" w:rsidRPr="001C6FC7" w:rsidRDefault="00D96AD1" w:rsidP="0008056A">
      <w:pPr>
        <w:pStyle w:val="ListBullet3"/>
      </w:pPr>
      <w:r w:rsidRPr="001C6FC7">
        <w:t>central tracking of controlled correspondence</w:t>
      </w:r>
    </w:p>
    <w:p w14:paraId="04713719" w14:textId="77777777" w:rsidR="00D96AD1" w:rsidRPr="001C6FC7" w:rsidRDefault="00D96AD1" w:rsidP="0008056A">
      <w:pPr>
        <w:pStyle w:val="ListBullet3"/>
      </w:pPr>
      <w:r w:rsidRPr="001C6FC7">
        <w:t>a notification sequence for significant regulatory documents</w:t>
      </w:r>
    </w:p>
    <w:p w14:paraId="0471371A" w14:textId="794BACD1" w:rsidR="00D96AD1" w:rsidRPr="001C6FC7" w:rsidRDefault="00D96AD1" w:rsidP="0008056A">
      <w:pPr>
        <w:pStyle w:val="ListBullet3"/>
      </w:pPr>
      <w:r w:rsidRPr="001C6FC7">
        <w:t>formalized questions and answers for common and expected significant events for use by the OPA during initial event response</w:t>
      </w:r>
    </w:p>
    <w:p w14:paraId="0471371B" w14:textId="0AD3EE6B" w:rsidR="00D96AD1" w:rsidRPr="001C6FC7" w:rsidRDefault="00D96AD1" w:rsidP="0008056A">
      <w:pPr>
        <w:pStyle w:val="ListBullet3"/>
      </w:pPr>
      <w:r w:rsidRPr="001C6FC7">
        <w:t xml:space="preserve">a dedicated </w:t>
      </w:r>
      <w:r w:rsidR="00987F2E">
        <w:t>w</w:t>
      </w:r>
      <w:r w:rsidR="00987F2E" w:rsidRPr="001C6FC7">
        <w:t xml:space="preserve">eb </w:t>
      </w:r>
      <w:r w:rsidRPr="001C6FC7">
        <w:t>page for each event</w:t>
      </w:r>
    </w:p>
    <w:p w14:paraId="0471371D" w14:textId="3A2CDF62" w:rsidR="00D96AD1" w:rsidRPr="001C6FC7" w:rsidRDefault="00D96AD1" w:rsidP="00B44F91">
      <w:pPr>
        <w:pStyle w:val="BodyText3"/>
      </w:pPr>
      <w:r w:rsidRPr="001C6FC7">
        <w:t>If it is determined that a communications team is warranted, DORL typically plays the key NRR role in developing and coordinating the communications team and subsequent communications activities.</w:t>
      </w:r>
      <w:r w:rsidR="00867053" w:rsidRPr="001C6FC7">
        <w:t xml:space="preserve"> </w:t>
      </w:r>
      <w:r w:rsidRPr="001C6FC7">
        <w:t>Specific communication activity assignments are determined by the communications team.</w:t>
      </w:r>
      <w:r w:rsidR="00867053" w:rsidRPr="001C6FC7">
        <w:t xml:space="preserve"> </w:t>
      </w:r>
      <w:ins w:id="85" w:author="Author">
        <w:r w:rsidR="001F1F9F">
          <w:t>IRAB</w:t>
        </w:r>
      </w:ins>
      <w:r w:rsidRPr="001C6FC7">
        <w:t>, the Regional Offices</w:t>
      </w:r>
      <w:r w:rsidR="00FD1C19">
        <w:t>,</w:t>
      </w:r>
      <w:r w:rsidRPr="001C6FC7">
        <w:t xml:space="preserve"> and other NRR branches support such DORL </w:t>
      </w:r>
      <w:proofErr w:type="gramStart"/>
      <w:r w:rsidRPr="001C6FC7">
        <w:t>activities,</w:t>
      </w:r>
      <w:proofErr w:type="gramEnd"/>
      <w:r w:rsidRPr="001C6FC7">
        <w:t xml:space="preserve"> as needed.</w:t>
      </w:r>
      <w:r w:rsidR="00867053" w:rsidRPr="001C6FC7">
        <w:t xml:space="preserve"> </w:t>
      </w:r>
      <w:r w:rsidRPr="001C6FC7">
        <w:t>Communication activities typically continue beyond the initial phase of investigative response until their goals have been accomplished.</w:t>
      </w:r>
    </w:p>
    <w:p w14:paraId="0471371F" w14:textId="50F46124" w:rsidR="00083404" w:rsidRPr="001C6FC7" w:rsidRDefault="002F4C84" w:rsidP="00B44F91">
      <w:pPr>
        <w:pStyle w:val="BodyText3"/>
      </w:pPr>
      <w:r w:rsidRPr="001C6FC7">
        <w:t xml:space="preserve">Reactive inspections </w:t>
      </w:r>
      <w:r w:rsidR="00632B1B" w:rsidRPr="001C6FC7">
        <w:t xml:space="preserve">may generate high public interest. </w:t>
      </w:r>
      <w:r w:rsidR="004751F3" w:rsidRPr="001C6FC7">
        <w:t xml:space="preserve">The </w:t>
      </w:r>
      <w:proofErr w:type="gramStart"/>
      <w:r w:rsidR="004751F3" w:rsidRPr="001C6FC7">
        <w:t>RA</w:t>
      </w:r>
      <w:proofErr w:type="gramEnd"/>
      <w:r w:rsidR="004751F3" w:rsidRPr="001C6FC7">
        <w:t xml:space="preserve"> in consultation with the OPA</w:t>
      </w:r>
      <w:r w:rsidR="00AC3A9F">
        <w:t>,</w:t>
      </w:r>
      <w:r w:rsidR="004751F3" w:rsidRPr="001C6FC7">
        <w:t xml:space="preserve"> may elect to open </w:t>
      </w:r>
      <w:r w:rsidRPr="001C6FC7">
        <w:t xml:space="preserve">a reactive inspection </w:t>
      </w:r>
      <w:r w:rsidR="004751F3" w:rsidRPr="001C6FC7">
        <w:t>exit meeting to the public.</w:t>
      </w:r>
      <w:r w:rsidR="00867053" w:rsidRPr="001C6FC7">
        <w:t xml:space="preserve"> </w:t>
      </w:r>
      <w:r w:rsidR="004751F3" w:rsidRPr="001C6FC7">
        <w:t>Alternately, the RA may decide it is more appropriate to have a separate public meeting</w:t>
      </w:r>
      <w:r w:rsidR="00E51B43">
        <w:t>,</w:t>
      </w:r>
      <w:r w:rsidR="004751F3" w:rsidRPr="001C6FC7">
        <w:t xml:space="preserve"> press conference</w:t>
      </w:r>
      <w:r w:rsidR="00E51B43">
        <w:t>, or both</w:t>
      </w:r>
      <w:r w:rsidR="004751F3" w:rsidRPr="001C6FC7">
        <w:t xml:space="preserve"> in lieu of a public meeting with the licensee.</w:t>
      </w:r>
    </w:p>
    <w:p w14:paraId="624D4B17" w14:textId="77777777" w:rsidR="00FD4CEA" w:rsidRDefault="00E43A8E" w:rsidP="009F46AA">
      <w:pPr>
        <w:pStyle w:val="Heading2"/>
        <w:keepLines/>
      </w:pPr>
      <w:bookmarkStart w:id="86" w:name="_Toc143870873"/>
      <w:bookmarkStart w:id="87" w:name="_Toc188457723"/>
      <w:r w:rsidRPr="00486F00">
        <w:rPr>
          <w:rStyle w:val="StyleBlack"/>
        </w:rPr>
        <w:t>04.09</w:t>
      </w:r>
      <w:r w:rsidRPr="00486F00">
        <w:rPr>
          <w:rStyle w:val="StyleBlack"/>
        </w:rPr>
        <w:tab/>
      </w:r>
      <w:r w:rsidRPr="00FD4CEA">
        <w:rPr>
          <w:u w:val="single"/>
        </w:rPr>
        <w:t>Allegations</w:t>
      </w:r>
      <w:bookmarkEnd w:id="86"/>
      <w:bookmarkEnd w:id="87"/>
    </w:p>
    <w:p w14:paraId="780742D8" w14:textId="091073EE" w:rsidR="00E43A8E" w:rsidRDefault="00E43A8E" w:rsidP="00B44F91">
      <w:pPr>
        <w:pStyle w:val="BodyText3"/>
        <w:rPr>
          <w:ins w:id="88" w:author="Author"/>
        </w:rPr>
      </w:pPr>
      <w:r w:rsidRPr="00096504">
        <w:t>If</w:t>
      </w:r>
      <w:r>
        <w:t>,</w:t>
      </w:r>
      <w:r w:rsidRPr="00096504">
        <w:t xml:space="preserve"> during the course of evaluating events using this procedure, the inspector(s) suspect that there might be an element of willfulness or intentional wrongdoing, </w:t>
      </w:r>
      <w:r>
        <w:t>they will (1) p</w:t>
      </w:r>
      <w:r w:rsidRPr="00096504">
        <w:t>repare and submit an allegation receipt form to the appropriate region</w:t>
      </w:r>
      <w:r>
        <w:t>al office</w:t>
      </w:r>
      <w:r w:rsidRPr="00096504">
        <w:t xml:space="preserve"> with the inspector(s) as the concerned individual(s)</w:t>
      </w:r>
      <w:r>
        <w:t>, (2) i</w:t>
      </w:r>
      <w:r w:rsidRPr="00096504">
        <w:t>nform the appropriate regional manager(s) of the suspicion</w:t>
      </w:r>
      <w:r>
        <w:t>,</w:t>
      </w:r>
      <w:r w:rsidRPr="00096504">
        <w:t xml:space="preserve"> </w:t>
      </w:r>
      <w:r>
        <w:t>and (3) h</w:t>
      </w:r>
      <w:r w:rsidRPr="00096504">
        <w:t xml:space="preserve">andle the potential willfulness or intentional </w:t>
      </w:r>
      <w:r w:rsidRPr="00096504">
        <w:lastRenderedPageBreak/>
        <w:t>wrongdoing in accordance with the allegation process.</w:t>
      </w:r>
      <w:r>
        <w:t xml:space="preserve"> </w:t>
      </w:r>
      <w:r w:rsidRPr="00096504">
        <w:t>This should be done</w:t>
      </w:r>
      <w:r w:rsidR="001C07C2">
        <w:t xml:space="preserve"> regardless of</w:t>
      </w:r>
      <w:r w:rsidRPr="00096504">
        <w:t xml:space="preserve"> </w:t>
      </w:r>
      <w:r w:rsidR="00573778" w:rsidRPr="00096504">
        <w:t>whether</w:t>
      </w:r>
      <w:r>
        <w:t xml:space="preserve"> </w:t>
      </w:r>
      <w:r w:rsidRPr="00096504">
        <w:t>a reactive inspection is conducted.</w:t>
      </w:r>
    </w:p>
    <w:p w14:paraId="41781810" w14:textId="535AC1B7" w:rsidR="00540E0C" w:rsidRDefault="00BA2DDA" w:rsidP="00540E0C">
      <w:pPr>
        <w:pStyle w:val="Heading1"/>
        <w:rPr>
          <w:ins w:id="89" w:author="Author"/>
        </w:rPr>
      </w:pPr>
      <w:bookmarkStart w:id="90" w:name="_Toc188457724"/>
      <w:ins w:id="91" w:author="Author">
        <w:r>
          <w:t>0309-05</w:t>
        </w:r>
        <w:r>
          <w:tab/>
          <w:t>PERIODIC REVIEW</w:t>
        </w:r>
        <w:bookmarkEnd w:id="90"/>
      </w:ins>
    </w:p>
    <w:p w14:paraId="7E36F02A" w14:textId="08CA76D6" w:rsidR="00BA2DDA" w:rsidRPr="003F3151" w:rsidRDefault="004D5334" w:rsidP="00BA2DDA">
      <w:pPr>
        <w:pStyle w:val="BodyText"/>
        <w:rPr>
          <w:ins w:id="92" w:author="Author"/>
          <w:i/>
          <w:iCs/>
        </w:rPr>
      </w:pPr>
      <w:ins w:id="93" w:author="Author">
        <w:r w:rsidRPr="00C6422D">
          <w:rPr>
            <w:rStyle w:val="Commitment"/>
          </w:rPr>
          <w:t xml:space="preserve">The Office of the Inspector General (OIG) conducted an audit to assess the consistency with which the NRC follows agency guidance for deploying SIs, AITs, and IITs in response to safety and security incidents at operating nuclear power plants. As documented in its May 10, 2023, report, OIG-23-A-06, “Audit of the U.S. Nuclear Regulatory Commission’s Processes for Deploying Reactive Inspection Teams,” the OIG recommended that the </w:t>
        </w:r>
        <w:r w:rsidR="007174FA" w:rsidRPr="00C6422D">
          <w:rPr>
            <w:rStyle w:val="Commitment"/>
          </w:rPr>
          <w:t>EDO</w:t>
        </w:r>
        <w:r w:rsidRPr="00C6422D">
          <w:rPr>
            <w:rStyle w:val="Commitment"/>
          </w:rPr>
          <w:t xml:space="preserve"> periodically assess the effectiveness of MD 8.3 and IMC 0309, “Reactive Inspection Decision Basis for Reactors.” On June 9, 2023, the staff responded to and agreed with the recommendation.</w:t>
        </w:r>
        <w:r w:rsidR="0083273C">
          <w:rPr>
            <w:i/>
            <w:iCs/>
          </w:rPr>
          <w:t xml:space="preserve"> </w:t>
        </w:r>
        <w:r w:rsidR="0083273C" w:rsidRPr="00C6422D">
          <w:t>[C</w:t>
        </w:r>
        <w:r w:rsidR="003D549D" w:rsidRPr="00C6422D">
          <w:t>3</w:t>
        </w:r>
        <w:r w:rsidR="0083273C" w:rsidRPr="00C6422D">
          <w:t>]</w:t>
        </w:r>
      </w:ins>
    </w:p>
    <w:p w14:paraId="07CDA941" w14:textId="1A77DAF2" w:rsidR="005911DD" w:rsidRDefault="005911DD" w:rsidP="00BA2DDA">
      <w:pPr>
        <w:pStyle w:val="BodyText"/>
        <w:rPr>
          <w:ins w:id="94" w:author="Author"/>
        </w:rPr>
      </w:pPr>
      <w:ins w:id="95" w:author="Author">
        <w:r>
          <w:t xml:space="preserve">The lead office for </w:t>
        </w:r>
        <w:r w:rsidR="00887EDA">
          <w:t>assessing the effectiveness of incident investigation program activities is NSIR</w:t>
        </w:r>
        <w:r w:rsidR="0065401D">
          <w:t xml:space="preserve">, as document owner for MD 8.3. Support for </w:t>
        </w:r>
        <w:r w:rsidR="000033A2">
          <w:t xml:space="preserve">this </w:t>
        </w:r>
        <w:r w:rsidR="00F01F96">
          <w:t>assessment</w:t>
        </w:r>
        <w:r w:rsidR="000033A2">
          <w:t xml:space="preserve"> is provided by the Division of Reactor Oversight in NRR via periodic reviews </w:t>
        </w:r>
        <w:r w:rsidR="00665A23">
          <w:t xml:space="preserve">within </w:t>
        </w:r>
        <w:r w:rsidR="00846308">
          <w:t>5</w:t>
        </w:r>
        <w:r w:rsidR="00921655">
          <w:t>-year timeframe</w:t>
        </w:r>
        <w:r w:rsidR="00627C30">
          <w:t>s</w:t>
        </w:r>
        <w:r w:rsidR="00921655">
          <w:t xml:space="preserve"> </w:t>
        </w:r>
        <w:r w:rsidR="00921655" w:rsidRPr="00921655">
          <w:t xml:space="preserve">(e.g., </w:t>
        </w:r>
        <w:r w:rsidR="001927E0">
          <w:t>fiscal year (</w:t>
        </w:r>
        <w:r w:rsidR="00921655" w:rsidRPr="00921655">
          <w:t>FY</w:t>
        </w:r>
        <w:r w:rsidR="001927E0">
          <w:t>)</w:t>
        </w:r>
        <w:r w:rsidR="00921655" w:rsidRPr="00921655">
          <w:t xml:space="preserve"> 2020 through FY 2024, FY 2025 through FY 2029, etc.)</w:t>
        </w:r>
        <w:r w:rsidR="000033A2">
          <w:t>.</w:t>
        </w:r>
        <w:r w:rsidR="00F01F96">
          <w:t xml:space="preserve"> </w:t>
        </w:r>
        <w:r w:rsidR="00690669">
          <w:t xml:space="preserve">The </w:t>
        </w:r>
        <w:r w:rsidR="00846308">
          <w:t>5</w:t>
        </w:r>
        <w:r w:rsidR="00690669">
          <w:t xml:space="preserve">-year review will be ticketed to NRR by NSIR in January of the </w:t>
        </w:r>
        <w:r w:rsidR="001927E0">
          <w:t>FY</w:t>
        </w:r>
        <w:r w:rsidR="00690669">
          <w:t xml:space="preserve"> of the review with due dates and a review schedule. </w:t>
        </w:r>
        <w:r w:rsidR="00F01F96">
          <w:t xml:space="preserve">This review should, in addition to </w:t>
        </w:r>
        <w:r w:rsidR="00FD4482">
          <w:t xml:space="preserve">meeting the guidance in </w:t>
        </w:r>
        <w:r w:rsidR="00977DD2">
          <w:t>S</w:t>
        </w:r>
        <w:r w:rsidR="00FD4482">
          <w:t>ection 0040-07</w:t>
        </w:r>
        <w:r w:rsidR="00B1411E">
          <w:t>, “</w:t>
        </w:r>
        <w:r w:rsidR="009B6987" w:rsidRPr="00F85AA8">
          <w:t xml:space="preserve">Continuous Oversight </w:t>
        </w:r>
        <w:r w:rsidR="009B6987">
          <w:t>o</w:t>
        </w:r>
        <w:r w:rsidR="009B6987" w:rsidRPr="00F85AA8">
          <w:t>f Inspection Manual Documents</w:t>
        </w:r>
        <w:r w:rsidR="00F85AA8">
          <w:t>,”</w:t>
        </w:r>
        <w:r w:rsidR="00FD4482">
          <w:t xml:space="preserve"> of IMC 0040, “</w:t>
        </w:r>
        <w:r w:rsidR="00B1411E" w:rsidRPr="00B1411E">
          <w:t xml:space="preserve">Preparation, Revision, Issuance, </w:t>
        </w:r>
        <w:r w:rsidR="00B1411E">
          <w:t>a</w:t>
        </w:r>
        <w:r w:rsidR="00B1411E" w:rsidRPr="00B1411E">
          <w:t xml:space="preserve">nd Ongoing Oversight </w:t>
        </w:r>
        <w:r w:rsidR="00B1411E">
          <w:t>o</w:t>
        </w:r>
        <w:r w:rsidR="00B1411E" w:rsidRPr="00B1411E">
          <w:t>f N</w:t>
        </w:r>
        <w:r w:rsidR="00B1411E">
          <w:t>RC</w:t>
        </w:r>
        <w:r w:rsidR="00B1411E" w:rsidRPr="00B1411E">
          <w:t xml:space="preserve"> Inspection Manual Documents</w:t>
        </w:r>
        <w:r w:rsidR="00B1411E">
          <w:t xml:space="preserve">,” </w:t>
        </w:r>
        <w:r w:rsidR="006B60D4">
          <w:t>include:</w:t>
        </w:r>
      </w:ins>
    </w:p>
    <w:p w14:paraId="04AF8F6B" w14:textId="0221562B" w:rsidR="006B60D4" w:rsidRDefault="00084DE2" w:rsidP="00530DBA">
      <w:pPr>
        <w:pStyle w:val="ListBullet2"/>
        <w:spacing w:after="220"/>
        <w:rPr>
          <w:ins w:id="96" w:author="Author"/>
        </w:rPr>
      </w:pPr>
      <w:ins w:id="97" w:author="Author">
        <w:r>
          <w:t>reviewing and assessing whether</w:t>
        </w:r>
        <w:r w:rsidRPr="008B76C6">
          <w:t xml:space="preserve"> </w:t>
        </w:r>
        <w:r>
          <w:t>r</w:t>
        </w:r>
        <w:r w:rsidR="008B76C6" w:rsidRPr="008B76C6">
          <w:t>eactive inspections decisions were consistent with applicable guidance in IMCs and IPs (e.g., IMC 0309</w:t>
        </w:r>
        <w:proofErr w:type="gramStart"/>
        <w:r>
          <w:t>);</w:t>
        </w:r>
        <w:proofErr w:type="gramEnd"/>
      </w:ins>
    </w:p>
    <w:p w14:paraId="0D4B6CA2" w14:textId="59ED478F" w:rsidR="008B76C6" w:rsidRDefault="00084DE2" w:rsidP="00530DBA">
      <w:pPr>
        <w:pStyle w:val="ListBullet2"/>
        <w:spacing w:after="220"/>
        <w:rPr>
          <w:ins w:id="98" w:author="Author"/>
        </w:rPr>
      </w:pPr>
      <w:ins w:id="99" w:author="Author">
        <w:r>
          <w:t>reviewing and assessing whether</w:t>
        </w:r>
        <w:r w:rsidRPr="0063619C">
          <w:t xml:space="preserve"> </w:t>
        </w:r>
        <w:r>
          <w:t>t</w:t>
        </w:r>
        <w:r w:rsidR="0063619C" w:rsidRPr="0063619C">
          <w:t xml:space="preserve">here were similar events that yielded different inspection decisions and </w:t>
        </w:r>
        <w:proofErr w:type="gramStart"/>
        <w:r w:rsidR="0063619C" w:rsidRPr="0063619C">
          <w:t>outcomes</w:t>
        </w:r>
        <w:r w:rsidR="0063619C">
          <w:t>;</w:t>
        </w:r>
        <w:proofErr w:type="gramEnd"/>
      </w:ins>
    </w:p>
    <w:p w14:paraId="2E542AFA" w14:textId="67546726" w:rsidR="0063619C" w:rsidRDefault="00084DE2" w:rsidP="00530DBA">
      <w:pPr>
        <w:pStyle w:val="ListBullet2"/>
        <w:spacing w:after="220"/>
        <w:rPr>
          <w:ins w:id="100" w:author="Author"/>
        </w:rPr>
      </w:pPr>
      <w:ins w:id="101" w:author="Author">
        <w:r>
          <w:t>reviewing and assessing whether</w:t>
        </w:r>
        <w:r w:rsidRPr="0063619C">
          <w:t xml:space="preserve"> </w:t>
        </w:r>
        <w:r>
          <w:t>a</w:t>
        </w:r>
        <w:r w:rsidR="0063619C" w:rsidRPr="0063619C">
          <w:t xml:space="preserve">dequate justifications were provided for instances where a risk evaluation was not performed for a risk-significant event because it did not meet the deterministic criteria outlined in IMCs or </w:t>
        </w:r>
        <w:proofErr w:type="gramStart"/>
        <w:r w:rsidR="0063619C" w:rsidRPr="0063619C">
          <w:t>IPs</w:t>
        </w:r>
        <w:r>
          <w:t>;</w:t>
        </w:r>
        <w:proofErr w:type="gramEnd"/>
      </w:ins>
    </w:p>
    <w:p w14:paraId="0CD1EA28" w14:textId="40723BF5" w:rsidR="00084DE2" w:rsidRDefault="00B623F1" w:rsidP="00530DBA">
      <w:pPr>
        <w:pStyle w:val="ListBullet2"/>
        <w:spacing w:after="220"/>
        <w:rPr>
          <w:ins w:id="102" w:author="Author"/>
        </w:rPr>
      </w:pPr>
      <w:ins w:id="103" w:author="Author">
        <w:r w:rsidRPr="00B623F1">
          <w:t>review</w:t>
        </w:r>
        <w:r>
          <w:t>ing</w:t>
        </w:r>
        <w:r w:rsidRPr="00B623F1">
          <w:t xml:space="preserve"> the results of the last two effectiveness assessments, if available, and perform</w:t>
        </w:r>
        <w:r>
          <w:t>ing</w:t>
        </w:r>
        <w:r w:rsidRPr="00B623F1">
          <w:t xml:space="preserve"> an analysis to determine if there are recurring or similar weaknesses or findings</w:t>
        </w:r>
        <w:r>
          <w:t>;</w:t>
        </w:r>
        <w:r w:rsidR="00575DA7">
          <w:t xml:space="preserve"> and</w:t>
        </w:r>
      </w:ins>
    </w:p>
    <w:p w14:paraId="65ADD003" w14:textId="3431EC82" w:rsidR="00F230DA" w:rsidRPr="00BA2DDA" w:rsidRDefault="00FB4AC0" w:rsidP="00530DBA">
      <w:pPr>
        <w:pStyle w:val="ListBullet2"/>
        <w:spacing w:after="220"/>
      </w:pPr>
      <w:ins w:id="104" w:author="Author">
        <w:r>
          <w:t>for any R</w:t>
        </w:r>
        <w:r w:rsidR="004D28DD">
          <w:t xml:space="preserve">eactor </w:t>
        </w:r>
        <w:r>
          <w:t>O</w:t>
        </w:r>
        <w:r w:rsidR="004D28DD">
          <w:t xml:space="preserve">versight </w:t>
        </w:r>
        <w:r>
          <w:t>P</w:t>
        </w:r>
        <w:r w:rsidR="004D28DD">
          <w:t>rocess</w:t>
        </w:r>
        <w:r>
          <w:t xml:space="preserve"> feedback forms submitted </w:t>
        </w:r>
        <w:r w:rsidR="003474E9">
          <w:t xml:space="preserve">related to reactive inspections, </w:t>
        </w:r>
        <w:r w:rsidR="003474E9" w:rsidRPr="003474E9">
          <w:t>discuss</w:t>
        </w:r>
        <w:r w:rsidR="003474E9">
          <w:t>ing</w:t>
        </w:r>
        <w:r w:rsidR="003474E9" w:rsidRPr="003474E9">
          <w:t xml:space="preserve"> the results of actions taken from the feedback forms and determin</w:t>
        </w:r>
        <w:r w:rsidR="003474E9">
          <w:t>ing</w:t>
        </w:r>
        <w:r w:rsidR="003474E9" w:rsidRPr="003474E9">
          <w:t xml:space="preserve"> if they justify potential changes to the incident investigation program and MD</w:t>
        </w:r>
      </w:ins>
      <w:r w:rsidR="002001C4">
        <w:t> </w:t>
      </w:r>
      <w:ins w:id="105" w:author="Author">
        <w:r w:rsidR="003474E9" w:rsidRPr="003474E9">
          <w:t>8.3</w:t>
        </w:r>
        <w:r w:rsidR="00575DA7">
          <w:t>.</w:t>
        </w:r>
      </w:ins>
    </w:p>
    <w:p w14:paraId="04713722" w14:textId="496BB9A4" w:rsidR="00D96AD1" w:rsidRPr="001C6FC7" w:rsidRDefault="00D96AD1" w:rsidP="004B35C5">
      <w:pPr>
        <w:pStyle w:val="Heading1"/>
      </w:pPr>
      <w:bookmarkStart w:id="106" w:name="_Toc143870874"/>
      <w:bookmarkStart w:id="107" w:name="_Toc188457725"/>
      <w:r w:rsidRPr="001C6FC7">
        <w:t>0309</w:t>
      </w:r>
      <w:r w:rsidR="00515B6F">
        <w:t>-</w:t>
      </w:r>
      <w:r w:rsidRPr="001C6FC7">
        <w:t>0</w:t>
      </w:r>
      <w:ins w:id="108" w:author="Author">
        <w:r w:rsidR="00BA2DDA">
          <w:t>6</w:t>
        </w:r>
      </w:ins>
      <w:r w:rsidRPr="001C6FC7">
        <w:tab/>
        <w:t>REFERENCES</w:t>
      </w:r>
      <w:bookmarkEnd w:id="106"/>
      <w:bookmarkEnd w:id="107"/>
    </w:p>
    <w:p w14:paraId="74941459" w14:textId="77777777" w:rsidR="00900368" w:rsidRPr="00486F00" w:rsidRDefault="00900368" w:rsidP="00B44F91">
      <w:pPr>
        <w:pStyle w:val="BodyText2"/>
        <w:rPr>
          <w:rStyle w:val="StyleBlack"/>
        </w:rPr>
      </w:pPr>
      <w:r w:rsidRPr="00486F00">
        <w:rPr>
          <w:rStyle w:val="StyleBlack"/>
        </w:rPr>
        <w:t>“Event Response and Assessment Communications Plan,” October 3, 2000 (ML003774969)</w:t>
      </w:r>
    </w:p>
    <w:p w14:paraId="6479DB44" w14:textId="10D112C3" w:rsidR="004F6061" w:rsidRDefault="004F6061" w:rsidP="00B44F91">
      <w:pPr>
        <w:pStyle w:val="BodyText2"/>
        <w:rPr>
          <w:ins w:id="109" w:author="Author"/>
        </w:rPr>
      </w:pPr>
      <w:ins w:id="110" w:author="Author">
        <w:r>
          <w:t>IMC 0040, “</w:t>
        </w:r>
        <w:r w:rsidR="00F230DA" w:rsidRPr="00F230DA">
          <w:t>Preparation, Revision, Issuance, and Ongoing Oversight of NRC Inspection Manual Documents</w:t>
        </w:r>
        <w:r w:rsidR="00F230DA">
          <w:t>”</w:t>
        </w:r>
      </w:ins>
    </w:p>
    <w:p w14:paraId="6FDD8687" w14:textId="4475563A" w:rsidR="00900368" w:rsidRPr="001C6FC7" w:rsidRDefault="00900368" w:rsidP="00B44F91">
      <w:pPr>
        <w:pStyle w:val="BodyText2"/>
      </w:pPr>
      <w:r w:rsidRPr="001C6FC7">
        <w:t>I</w:t>
      </w:r>
      <w:r>
        <w:t>MC </w:t>
      </w:r>
      <w:r w:rsidRPr="001C6FC7">
        <w:t>0609, “Significance Determination Process”</w:t>
      </w:r>
    </w:p>
    <w:p w14:paraId="207ECDF9" w14:textId="77777777" w:rsidR="00900368" w:rsidRPr="00C570D3" w:rsidRDefault="00900368" w:rsidP="00B44F91">
      <w:pPr>
        <w:pStyle w:val="BodyText2"/>
      </w:pPr>
      <w:r w:rsidRPr="00C570D3">
        <w:lastRenderedPageBreak/>
        <w:t>IP</w:t>
      </w:r>
      <w:r>
        <w:t> </w:t>
      </w:r>
      <w:r w:rsidRPr="00C570D3">
        <w:t>71153, “</w:t>
      </w:r>
      <w:r w:rsidRPr="00486F00">
        <w:rPr>
          <w:rStyle w:val="StyleBlack"/>
        </w:rPr>
        <w:t>Follow Up of Events and Notices of Enforcement Discretion</w:t>
      </w:r>
      <w:r w:rsidRPr="00C570D3">
        <w:t>”</w:t>
      </w:r>
    </w:p>
    <w:p w14:paraId="3BB096B5" w14:textId="77777777" w:rsidR="00900368" w:rsidRPr="001C6FC7" w:rsidRDefault="00900368" w:rsidP="00B44F91">
      <w:pPr>
        <w:pStyle w:val="BodyText2"/>
      </w:pPr>
      <w:r w:rsidRPr="001C6FC7">
        <w:t>IP</w:t>
      </w:r>
      <w:r>
        <w:t> </w:t>
      </w:r>
      <w:r w:rsidRPr="001C6FC7">
        <w:t>93800, “Augmented Inspection Team”</w:t>
      </w:r>
    </w:p>
    <w:p w14:paraId="00928203" w14:textId="77777777" w:rsidR="00900368" w:rsidRPr="001C6FC7" w:rsidRDefault="00900368" w:rsidP="00B44F91">
      <w:pPr>
        <w:pStyle w:val="BodyText2"/>
      </w:pPr>
      <w:r w:rsidRPr="001C6FC7">
        <w:t>IP</w:t>
      </w:r>
      <w:r>
        <w:t> </w:t>
      </w:r>
      <w:r w:rsidRPr="001C6FC7">
        <w:t>93812, “Special Inspection”</w:t>
      </w:r>
    </w:p>
    <w:p w14:paraId="0F9261EB" w14:textId="77777777" w:rsidR="00900368" w:rsidRPr="001C6FC7" w:rsidRDefault="00900368" w:rsidP="00B44F91">
      <w:pPr>
        <w:pStyle w:val="BodyText2"/>
      </w:pPr>
      <w:r w:rsidRPr="001C6FC7">
        <w:t>MD</w:t>
      </w:r>
      <w:r>
        <w:t> </w:t>
      </w:r>
      <w:r w:rsidRPr="001C6FC7">
        <w:t>8.2, “NRC Incident Response Program”</w:t>
      </w:r>
    </w:p>
    <w:p w14:paraId="7DC32A04" w14:textId="77777777" w:rsidR="00900368" w:rsidRPr="00C570D3" w:rsidRDefault="00900368" w:rsidP="00B44F91">
      <w:pPr>
        <w:pStyle w:val="BodyText2"/>
      </w:pPr>
      <w:r w:rsidRPr="00C570D3">
        <w:t>MD</w:t>
      </w:r>
      <w:r>
        <w:t> </w:t>
      </w:r>
      <w:r w:rsidRPr="00C570D3">
        <w:t>8.3, “NRC Incident Investigation Program”</w:t>
      </w:r>
    </w:p>
    <w:p w14:paraId="432FE941" w14:textId="77777777" w:rsidR="00900368" w:rsidRPr="001C6FC7" w:rsidRDefault="00900368" w:rsidP="00B44F91">
      <w:pPr>
        <w:pStyle w:val="BodyText2"/>
      </w:pPr>
      <w:r w:rsidRPr="001C6FC7">
        <w:t>NUREG</w:t>
      </w:r>
      <w:r>
        <w:t>-</w:t>
      </w:r>
      <w:r w:rsidRPr="001C6FC7">
        <w:t xml:space="preserve">1303, </w:t>
      </w:r>
      <w:bookmarkStart w:id="111" w:name="OLE_LINK2"/>
      <w:r w:rsidRPr="001C6FC7">
        <w:t>“Incident Investigation Manual</w:t>
      </w:r>
      <w:bookmarkEnd w:id="111"/>
      <w:r w:rsidRPr="001C6FC7">
        <w:t>”</w:t>
      </w:r>
    </w:p>
    <w:p w14:paraId="04713734" w14:textId="77777777" w:rsidR="0096548B" w:rsidRPr="001C6FC7" w:rsidRDefault="00D96AD1" w:rsidP="00DB6A32">
      <w:pPr>
        <w:pStyle w:val="END"/>
        <w:sectPr w:rsidR="0096548B" w:rsidRPr="001C6FC7" w:rsidSect="00CF57A4">
          <w:headerReference w:type="default" r:id="rId16"/>
          <w:footerReference w:type="default" r:id="rId17"/>
          <w:headerReference w:type="first" r:id="rId18"/>
          <w:footerReference w:type="first" r:id="rId19"/>
          <w:pgSz w:w="12240" w:h="15840"/>
          <w:pgMar w:top="1440" w:right="1440" w:bottom="1440" w:left="1440" w:header="720" w:footer="720" w:gutter="0"/>
          <w:pgNumType w:start="1"/>
          <w:cols w:space="720"/>
          <w:noEndnote/>
          <w:docGrid w:linePitch="326"/>
        </w:sectPr>
      </w:pPr>
      <w:r w:rsidRPr="001C6FC7">
        <w:t>END</w:t>
      </w:r>
    </w:p>
    <w:p w14:paraId="0185233E" w14:textId="5D62D303" w:rsidR="00935688" w:rsidRDefault="00C72460" w:rsidP="00DB6A32">
      <w:pPr>
        <w:pStyle w:val="attachmenttitle"/>
      </w:pPr>
      <w:bookmarkStart w:id="112" w:name="_Toc188457726"/>
      <w:r>
        <w:lastRenderedPageBreak/>
        <w:t>Exhibit 1</w:t>
      </w:r>
      <w:r w:rsidR="004E24B1">
        <w:t xml:space="preserve">: </w:t>
      </w:r>
      <w:r w:rsidR="002A28A6">
        <w:t>Additional Guidance</w:t>
      </w:r>
      <w:r w:rsidR="00586164">
        <w:t xml:space="preserve"> and Examples</w:t>
      </w:r>
      <w:bookmarkEnd w:id="112"/>
    </w:p>
    <w:p w14:paraId="0C1A0605" w14:textId="56AF5BED" w:rsidR="00D35EAC" w:rsidRPr="002C6A3D" w:rsidRDefault="00D35EAC" w:rsidP="00DB6A32">
      <w:pPr>
        <w:pStyle w:val="BodyText"/>
      </w:pPr>
      <w:r w:rsidRPr="002C6A3D">
        <w:t xml:space="preserve">Below is a list of events and conditions that generally </w:t>
      </w:r>
      <w:r w:rsidRPr="002C6A3D">
        <w:rPr>
          <w:u w:val="single"/>
        </w:rPr>
        <w:t>would not warrant an MD</w:t>
      </w:r>
      <w:r w:rsidR="00226BE9">
        <w:rPr>
          <w:u w:val="single"/>
        </w:rPr>
        <w:t> </w:t>
      </w:r>
      <w:r w:rsidRPr="002C6A3D">
        <w:rPr>
          <w:u w:val="single"/>
        </w:rPr>
        <w:t>8.3 evaluation</w:t>
      </w:r>
      <w:r w:rsidRPr="002C6A3D">
        <w:t xml:space="preserve"> unless they are exacerbated by other issues that contributed to those events and conditions or complexities that occurred </w:t>
      </w:r>
      <w:r w:rsidR="001E1886" w:rsidRPr="002C6A3D">
        <w:t>because of</w:t>
      </w:r>
      <w:r w:rsidRPr="002C6A3D">
        <w:t xml:space="preserve"> those events and conditions:</w:t>
      </w:r>
    </w:p>
    <w:p w14:paraId="5D65A603" w14:textId="30058563" w:rsidR="00D35EAC" w:rsidRPr="002C6A3D" w:rsidRDefault="00D35EAC" w:rsidP="002827AE">
      <w:pPr>
        <w:pStyle w:val="Default"/>
        <w:numPr>
          <w:ilvl w:val="1"/>
          <w:numId w:val="5"/>
        </w:numPr>
        <w:ind w:left="360"/>
        <w:rPr>
          <w:rFonts w:ascii="Arial" w:hAnsi="Arial" w:cs="Arial"/>
          <w:sz w:val="22"/>
          <w:szCs w:val="22"/>
        </w:rPr>
      </w:pPr>
      <w:r w:rsidRPr="002C6A3D">
        <w:rPr>
          <w:rFonts w:ascii="Arial" w:hAnsi="Arial" w:cs="Arial"/>
          <w:sz w:val="22"/>
          <w:szCs w:val="22"/>
        </w:rPr>
        <w:t>Uncomplicated reactor trips or scrams (manual or auto).</w:t>
      </w:r>
    </w:p>
    <w:p w14:paraId="7409D28B" w14:textId="3E649571" w:rsidR="00D35EAC" w:rsidRPr="002C6A3D" w:rsidRDefault="00D35EAC" w:rsidP="002827AE">
      <w:pPr>
        <w:pStyle w:val="Default"/>
        <w:numPr>
          <w:ilvl w:val="1"/>
          <w:numId w:val="5"/>
        </w:numPr>
        <w:ind w:left="360"/>
        <w:rPr>
          <w:rFonts w:ascii="Arial" w:hAnsi="Arial" w:cs="Arial"/>
          <w:sz w:val="22"/>
          <w:szCs w:val="22"/>
        </w:rPr>
      </w:pPr>
      <w:r w:rsidRPr="002C6A3D">
        <w:rPr>
          <w:rFonts w:ascii="Arial" w:hAnsi="Arial" w:cs="Arial"/>
          <w:sz w:val="22"/>
          <w:szCs w:val="22"/>
        </w:rPr>
        <w:t xml:space="preserve">Scaffolding </w:t>
      </w:r>
      <w:proofErr w:type="gramStart"/>
      <w:r w:rsidRPr="002C6A3D">
        <w:rPr>
          <w:rFonts w:ascii="Arial" w:hAnsi="Arial" w:cs="Arial"/>
          <w:sz w:val="22"/>
          <w:szCs w:val="22"/>
        </w:rPr>
        <w:t>found</w:t>
      </w:r>
      <w:proofErr w:type="gramEnd"/>
      <w:r w:rsidRPr="002C6A3D">
        <w:rPr>
          <w:rFonts w:ascii="Arial" w:hAnsi="Arial" w:cs="Arial"/>
          <w:sz w:val="22"/>
          <w:szCs w:val="22"/>
        </w:rPr>
        <w:t xml:space="preserve"> to have potentially impacted only a single safety related system operation.</w:t>
      </w:r>
    </w:p>
    <w:p w14:paraId="37DF024D" w14:textId="14EF6ADC" w:rsidR="00D35EAC" w:rsidRPr="002C6A3D" w:rsidRDefault="00D35EAC" w:rsidP="002827AE">
      <w:pPr>
        <w:pStyle w:val="Default"/>
        <w:numPr>
          <w:ilvl w:val="1"/>
          <w:numId w:val="5"/>
        </w:numPr>
        <w:ind w:left="360"/>
        <w:rPr>
          <w:rFonts w:ascii="Arial" w:hAnsi="Arial" w:cs="Arial"/>
          <w:sz w:val="22"/>
          <w:szCs w:val="22"/>
        </w:rPr>
      </w:pPr>
      <w:r w:rsidRPr="002C6A3D">
        <w:rPr>
          <w:rFonts w:ascii="Arial" w:hAnsi="Arial" w:cs="Arial"/>
          <w:sz w:val="22"/>
          <w:szCs w:val="22"/>
        </w:rPr>
        <w:t>Safety system instrumentation found out of calibration via periodic testing or surveillance.</w:t>
      </w:r>
    </w:p>
    <w:p w14:paraId="01681BB8" w14:textId="71AAEB28" w:rsidR="00D35EAC" w:rsidRPr="002C6A3D" w:rsidRDefault="00D35EAC" w:rsidP="002827AE">
      <w:pPr>
        <w:pStyle w:val="Default"/>
        <w:numPr>
          <w:ilvl w:val="1"/>
          <w:numId w:val="5"/>
        </w:numPr>
        <w:ind w:left="360"/>
        <w:rPr>
          <w:rFonts w:ascii="Arial" w:hAnsi="Arial" w:cs="Arial"/>
          <w:sz w:val="22"/>
          <w:szCs w:val="22"/>
        </w:rPr>
      </w:pPr>
      <w:r w:rsidRPr="002C6A3D">
        <w:rPr>
          <w:rFonts w:ascii="Arial" w:hAnsi="Arial" w:cs="Arial"/>
          <w:sz w:val="22"/>
          <w:szCs w:val="22"/>
        </w:rPr>
        <w:t>Inadvertent discharge of Freon, fire water, carbon dioxide or Halon having no adverse impact on plant operations.</w:t>
      </w:r>
    </w:p>
    <w:p w14:paraId="0D12F041" w14:textId="2E70C899" w:rsidR="00D35EAC" w:rsidRPr="002C6A3D" w:rsidRDefault="00D35EAC" w:rsidP="002827AE">
      <w:pPr>
        <w:pStyle w:val="Default"/>
        <w:numPr>
          <w:ilvl w:val="1"/>
          <w:numId w:val="5"/>
        </w:numPr>
        <w:ind w:left="360"/>
        <w:rPr>
          <w:rFonts w:ascii="Arial" w:hAnsi="Arial" w:cs="Arial"/>
          <w:sz w:val="22"/>
          <w:szCs w:val="22"/>
        </w:rPr>
      </w:pPr>
      <w:r w:rsidRPr="002C6A3D">
        <w:rPr>
          <w:rFonts w:ascii="Arial" w:hAnsi="Arial" w:cs="Arial"/>
          <w:sz w:val="22"/>
          <w:szCs w:val="22"/>
        </w:rPr>
        <w:t xml:space="preserve">Tritium leaks found </w:t>
      </w:r>
      <w:r w:rsidR="002670DF" w:rsidRPr="002C6A3D">
        <w:rPr>
          <w:rFonts w:ascii="Arial" w:hAnsi="Arial" w:cs="Arial"/>
          <w:sz w:val="22"/>
          <w:szCs w:val="22"/>
        </w:rPr>
        <w:t>because of</w:t>
      </w:r>
      <w:r w:rsidRPr="002C6A3D">
        <w:rPr>
          <w:rFonts w:ascii="Arial" w:hAnsi="Arial" w:cs="Arial"/>
          <w:sz w:val="22"/>
          <w:szCs w:val="22"/>
        </w:rPr>
        <w:t xml:space="preserve"> scheduled testing or investigation by the licensee.</w:t>
      </w:r>
    </w:p>
    <w:p w14:paraId="14750354" w14:textId="252C3420" w:rsidR="00D35EAC" w:rsidRPr="002C6A3D" w:rsidRDefault="00D35EAC" w:rsidP="002827AE">
      <w:pPr>
        <w:pStyle w:val="Default"/>
        <w:numPr>
          <w:ilvl w:val="1"/>
          <w:numId w:val="5"/>
        </w:numPr>
        <w:ind w:left="360"/>
        <w:rPr>
          <w:rFonts w:ascii="Arial" w:hAnsi="Arial" w:cs="Arial"/>
          <w:sz w:val="22"/>
          <w:szCs w:val="22"/>
        </w:rPr>
      </w:pPr>
      <w:r w:rsidRPr="002C6A3D">
        <w:rPr>
          <w:rFonts w:ascii="Arial" w:hAnsi="Arial" w:cs="Arial"/>
          <w:sz w:val="22"/>
          <w:szCs w:val="22"/>
        </w:rPr>
        <w:t>Loss of spent fuel cooling with little or no pool temperature rise (delta of 15</w:t>
      </w:r>
      <w:r w:rsidR="00853BB5">
        <w:rPr>
          <w:rFonts w:ascii="Arial" w:hAnsi="Arial" w:cs="Arial"/>
          <w:sz w:val="22"/>
          <w:szCs w:val="22"/>
        </w:rPr>
        <w:t>º</w:t>
      </w:r>
      <w:r w:rsidRPr="002C6A3D">
        <w:rPr>
          <w:rFonts w:ascii="Arial" w:hAnsi="Arial" w:cs="Arial"/>
          <w:sz w:val="22"/>
          <w:szCs w:val="22"/>
        </w:rPr>
        <w:t>F and highest temp below 140</w:t>
      </w:r>
      <w:r w:rsidR="00853BB5">
        <w:rPr>
          <w:rFonts w:ascii="Arial" w:hAnsi="Arial" w:cs="Arial"/>
          <w:sz w:val="22"/>
          <w:szCs w:val="22"/>
        </w:rPr>
        <w:t>º</w:t>
      </w:r>
      <w:r w:rsidRPr="002C6A3D">
        <w:rPr>
          <w:rFonts w:ascii="Arial" w:hAnsi="Arial" w:cs="Arial"/>
          <w:sz w:val="22"/>
          <w:szCs w:val="22"/>
        </w:rPr>
        <w:t>F)</w:t>
      </w:r>
      <w:r w:rsidR="0028303D">
        <w:rPr>
          <w:rFonts w:ascii="Arial" w:hAnsi="Arial" w:cs="Arial"/>
          <w:sz w:val="22"/>
          <w:szCs w:val="22"/>
        </w:rPr>
        <w:t>.</w:t>
      </w:r>
    </w:p>
    <w:p w14:paraId="680D7B67" w14:textId="4FFCD303" w:rsidR="00D35EAC" w:rsidRPr="002C6A3D" w:rsidRDefault="00D35EAC" w:rsidP="002827AE">
      <w:pPr>
        <w:pStyle w:val="Default"/>
        <w:numPr>
          <w:ilvl w:val="1"/>
          <w:numId w:val="5"/>
        </w:numPr>
        <w:ind w:left="360"/>
        <w:rPr>
          <w:rFonts w:ascii="Arial" w:hAnsi="Arial" w:cs="Arial"/>
          <w:sz w:val="22"/>
          <w:szCs w:val="22"/>
        </w:rPr>
      </w:pPr>
      <w:r w:rsidRPr="002C6A3D">
        <w:rPr>
          <w:rFonts w:ascii="Arial" w:hAnsi="Arial" w:cs="Arial"/>
          <w:sz w:val="22"/>
          <w:szCs w:val="22"/>
        </w:rPr>
        <w:t>Balance of plant transients that do not result in a plant trip/scram.</w:t>
      </w:r>
    </w:p>
    <w:p w14:paraId="6844045B" w14:textId="4F941A0D" w:rsidR="00D35EAC" w:rsidRPr="002C6A3D" w:rsidRDefault="00D35EAC" w:rsidP="002827AE">
      <w:pPr>
        <w:pStyle w:val="Default"/>
        <w:numPr>
          <w:ilvl w:val="1"/>
          <w:numId w:val="5"/>
        </w:numPr>
        <w:ind w:left="360"/>
        <w:rPr>
          <w:rFonts w:ascii="Arial" w:hAnsi="Arial" w:cs="Arial"/>
          <w:sz w:val="22"/>
          <w:szCs w:val="22"/>
        </w:rPr>
      </w:pPr>
      <w:r w:rsidRPr="002C6A3D">
        <w:rPr>
          <w:rFonts w:ascii="Arial" w:hAnsi="Arial" w:cs="Arial"/>
          <w:sz w:val="22"/>
          <w:szCs w:val="22"/>
        </w:rPr>
        <w:t>Short-term losses of shutdown cooling/decay heat removal which were readily recovered</w:t>
      </w:r>
      <w:r w:rsidR="007940B5">
        <w:rPr>
          <w:rFonts w:ascii="Arial" w:hAnsi="Arial" w:cs="Arial"/>
          <w:sz w:val="22"/>
          <w:szCs w:val="22"/>
        </w:rPr>
        <w:t xml:space="preserve"> </w:t>
      </w:r>
      <w:r w:rsidRPr="002C6A3D">
        <w:rPr>
          <w:rFonts w:ascii="Arial" w:hAnsi="Arial" w:cs="Arial"/>
          <w:sz w:val="22"/>
          <w:szCs w:val="22"/>
        </w:rPr>
        <w:t>(Less than 20</w:t>
      </w:r>
      <w:r w:rsidR="00226BE9">
        <w:rPr>
          <w:rFonts w:ascii="Arial" w:hAnsi="Arial" w:cs="Arial"/>
          <w:sz w:val="22"/>
          <w:szCs w:val="22"/>
        </w:rPr>
        <w:t> </w:t>
      </w:r>
      <w:r w:rsidR="002A28D4">
        <w:rPr>
          <w:rFonts w:ascii="Arial" w:hAnsi="Arial" w:cs="Arial"/>
          <w:sz w:val="22"/>
          <w:szCs w:val="22"/>
        </w:rPr>
        <w:t>percent</w:t>
      </w:r>
      <w:r w:rsidRPr="002C6A3D">
        <w:rPr>
          <w:rFonts w:ascii="Arial" w:hAnsi="Arial" w:cs="Arial"/>
          <w:sz w:val="22"/>
          <w:szCs w:val="22"/>
        </w:rPr>
        <w:t xml:space="preserve"> of Margin to Time to Boil)</w:t>
      </w:r>
      <w:r w:rsidR="00B9121E">
        <w:rPr>
          <w:rFonts w:ascii="Arial" w:hAnsi="Arial" w:cs="Arial"/>
          <w:sz w:val="22"/>
          <w:szCs w:val="22"/>
        </w:rPr>
        <w:t>.</w:t>
      </w:r>
    </w:p>
    <w:p w14:paraId="76266FF8" w14:textId="666F4A9F" w:rsidR="00D35EAC" w:rsidRPr="002C6A3D" w:rsidRDefault="00D35EAC" w:rsidP="002827AE">
      <w:pPr>
        <w:pStyle w:val="Default"/>
        <w:numPr>
          <w:ilvl w:val="1"/>
          <w:numId w:val="5"/>
        </w:numPr>
        <w:ind w:left="360"/>
        <w:rPr>
          <w:rFonts w:ascii="Arial" w:hAnsi="Arial" w:cs="Arial"/>
          <w:sz w:val="22"/>
          <w:szCs w:val="22"/>
        </w:rPr>
      </w:pPr>
      <w:r w:rsidRPr="002C6A3D">
        <w:rPr>
          <w:rFonts w:ascii="Arial" w:hAnsi="Arial" w:cs="Arial"/>
          <w:sz w:val="22"/>
          <w:szCs w:val="22"/>
        </w:rPr>
        <w:t>Isolated surveillance testing failures (not readily known to be repetitive, generic, or common mode in nature).</w:t>
      </w:r>
    </w:p>
    <w:p w14:paraId="3BA27295" w14:textId="697F28E3" w:rsidR="00D35EAC" w:rsidRPr="002C6A3D" w:rsidRDefault="00D35EAC" w:rsidP="002827AE">
      <w:pPr>
        <w:pStyle w:val="Default"/>
        <w:numPr>
          <w:ilvl w:val="1"/>
          <w:numId w:val="5"/>
        </w:numPr>
        <w:ind w:left="360"/>
        <w:rPr>
          <w:rFonts w:ascii="Arial" w:hAnsi="Arial" w:cs="Arial"/>
          <w:sz w:val="22"/>
          <w:szCs w:val="22"/>
        </w:rPr>
      </w:pPr>
      <w:r w:rsidRPr="002C6A3D">
        <w:rPr>
          <w:rFonts w:ascii="Arial" w:hAnsi="Arial" w:cs="Arial"/>
          <w:sz w:val="22"/>
          <w:szCs w:val="22"/>
        </w:rPr>
        <w:t>Loss of secondary containment (BWR).</w:t>
      </w:r>
    </w:p>
    <w:p w14:paraId="1695D1D3" w14:textId="77777777" w:rsidR="00A472ED" w:rsidRDefault="00A472ED" w:rsidP="003556BB">
      <w:pPr>
        <w:pStyle w:val="BodyText"/>
      </w:pPr>
    </w:p>
    <w:p w14:paraId="27A48134" w14:textId="3FF3F148" w:rsidR="0001052A" w:rsidRPr="00A725D2" w:rsidRDefault="0001052A" w:rsidP="003556BB">
      <w:pPr>
        <w:pStyle w:val="BodyText"/>
      </w:pPr>
      <w:r w:rsidRPr="003556BB">
        <w:rPr>
          <w:rStyle w:val="Commitment"/>
        </w:rPr>
        <w:t xml:space="preserve">Examples </w:t>
      </w:r>
      <w:r w:rsidR="0010082D" w:rsidRPr="003556BB">
        <w:rPr>
          <w:rStyle w:val="Commitment"/>
        </w:rPr>
        <w:t xml:space="preserve">of </w:t>
      </w:r>
      <w:r w:rsidR="00DE44CA" w:rsidRPr="003556BB">
        <w:rPr>
          <w:rStyle w:val="Commitment"/>
        </w:rPr>
        <w:t>MD</w:t>
      </w:r>
      <w:r w:rsidR="00226BE9">
        <w:rPr>
          <w:rStyle w:val="Commitment"/>
        </w:rPr>
        <w:t> </w:t>
      </w:r>
      <w:r w:rsidR="00DE44CA" w:rsidRPr="003556BB">
        <w:rPr>
          <w:rStyle w:val="Commitment"/>
        </w:rPr>
        <w:t>8.3</w:t>
      </w:r>
      <w:r w:rsidR="0010082D" w:rsidRPr="003556BB">
        <w:rPr>
          <w:rStyle w:val="Commitment"/>
        </w:rPr>
        <w:t xml:space="preserve"> </w:t>
      </w:r>
      <w:r w:rsidR="009362F1" w:rsidRPr="003556BB">
        <w:rPr>
          <w:rStyle w:val="Commitment"/>
        </w:rPr>
        <w:t>determinations</w:t>
      </w:r>
      <w:r w:rsidR="00193EF0">
        <w:t xml:space="preserve"> </w:t>
      </w:r>
      <w:r w:rsidR="00193EF0" w:rsidRPr="00193EF0">
        <w:t>[C2]</w:t>
      </w:r>
      <w:r w:rsidRPr="00193EF0">
        <w:t>:</w:t>
      </w:r>
    </w:p>
    <w:p w14:paraId="14E94063" w14:textId="6768A02F" w:rsidR="0001052A" w:rsidRDefault="00250FED" w:rsidP="00250FED">
      <w:pPr>
        <w:pStyle w:val="BodyText3"/>
        <w:sectPr w:rsidR="0001052A" w:rsidSect="006C45FC">
          <w:headerReference w:type="default" r:id="rId20"/>
          <w:footerReference w:type="default" r:id="rId21"/>
          <w:pgSz w:w="12240" w:h="15840"/>
          <w:pgMar w:top="1440" w:right="1440" w:bottom="1440" w:left="1440" w:header="720" w:footer="720" w:gutter="0"/>
          <w:pgNumType w:start="1"/>
          <w:cols w:space="720"/>
          <w:noEndnote/>
          <w:docGrid w:linePitch="299"/>
        </w:sectPr>
      </w:pPr>
      <w:r>
        <w:t xml:space="preserve">Search </w:t>
      </w:r>
      <w:r w:rsidR="00746306">
        <w:t xml:space="preserve">ADAMS </w:t>
      </w:r>
      <w:r>
        <w:t xml:space="preserve">for </w:t>
      </w:r>
      <w:r w:rsidR="00746306">
        <w:t xml:space="preserve">Document </w:t>
      </w:r>
      <w:r w:rsidR="00646E70">
        <w:t>T</w:t>
      </w:r>
      <w:r>
        <w:t>ype</w:t>
      </w:r>
      <w:r w:rsidR="00646E70">
        <w:t xml:space="preserve"> </w:t>
      </w:r>
      <w:r w:rsidR="00746306">
        <w:t>“</w:t>
      </w:r>
      <w:r w:rsidR="00746306" w:rsidRPr="00E143EE">
        <w:rPr>
          <w:rFonts w:cs="Arial"/>
        </w:rPr>
        <w:t>MD</w:t>
      </w:r>
      <w:r w:rsidR="00226BE9">
        <w:rPr>
          <w:rFonts w:cs="Arial"/>
        </w:rPr>
        <w:t> </w:t>
      </w:r>
      <w:r w:rsidR="00746306" w:rsidRPr="00E143EE">
        <w:rPr>
          <w:rFonts w:cs="Arial"/>
        </w:rPr>
        <w:t>8.3 Reactive Inspection Evaluation</w:t>
      </w:r>
      <w:r w:rsidR="00746306">
        <w:rPr>
          <w:rFonts w:cs="Arial"/>
        </w:rPr>
        <w:t>”</w:t>
      </w:r>
    </w:p>
    <w:p w14:paraId="04713736" w14:textId="3F0DAB42" w:rsidR="009F1E27" w:rsidRPr="006D50D8" w:rsidRDefault="00EC4206" w:rsidP="00396B29">
      <w:pPr>
        <w:pStyle w:val="attachmenttitle"/>
      </w:pPr>
      <w:bookmarkStart w:id="113" w:name="_Toc188457727"/>
      <w:r w:rsidRPr="006D50D8">
        <w:lastRenderedPageBreak/>
        <w:t>Enclosure 1</w:t>
      </w:r>
      <w:r w:rsidR="004E24B1">
        <w:t xml:space="preserve">: </w:t>
      </w:r>
      <w:r w:rsidR="009F1E27" w:rsidRPr="006D50D8">
        <w:t>Decision Documentation for Reactive Inspection</w:t>
      </w:r>
      <w:r w:rsidR="00396B29">
        <w:br/>
      </w:r>
      <w:r w:rsidR="009F1E27" w:rsidRPr="006D50D8">
        <w:t>(Deterministic and Risk Criteria Analyzed)</w:t>
      </w:r>
      <w:bookmarkEnd w:id="113"/>
    </w:p>
    <w:tbl>
      <w:tblPr>
        <w:tblW w:w="9540" w:type="dxa"/>
        <w:tblInd w:w="30" w:type="dxa"/>
        <w:tblCellMar>
          <w:left w:w="120" w:type="dxa"/>
          <w:right w:w="120" w:type="dxa"/>
        </w:tblCellMar>
        <w:tblLook w:val="0000" w:firstRow="0" w:lastRow="0" w:firstColumn="0" w:lastColumn="0" w:noHBand="0" w:noVBand="0"/>
      </w:tblPr>
      <w:tblGrid>
        <w:gridCol w:w="1011"/>
        <w:gridCol w:w="3342"/>
        <w:gridCol w:w="5187"/>
      </w:tblGrid>
      <w:tr w:rsidR="00472D3D" w:rsidRPr="006D50D8" w14:paraId="0471373B" w14:textId="77777777" w:rsidTr="0008056A">
        <w:tc>
          <w:tcPr>
            <w:tcW w:w="9540" w:type="dxa"/>
            <w:gridSpan w:val="3"/>
            <w:tcBorders>
              <w:top w:val="double" w:sz="12" w:space="0" w:color="000000"/>
              <w:left w:val="double" w:sz="12" w:space="0" w:color="000000"/>
              <w:bottom w:val="double" w:sz="12" w:space="0" w:color="000000"/>
              <w:right w:val="double" w:sz="12" w:space="0" w:color="000000"/>
            </w:tcBorders>
            <w:tcMar>
              <w:top w:w="43" w:type="dxa"/>
              <w:left w:w="58" w:type="dxa"/>
              <w:bottom w:w="43" w:type="dxa"/>
              <w:right w:w="58" w:type="dxa"/>
            </w:tcMar>
          </w:tcPr>
          <w:p w14:paraId="04713739" w14:textId="77777777" w:rsidR="00472D3D" w:rsidRPr="006D50D8" w:rsidRDefault="00472D3D" w:rsidP="00F00B41">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jc w:val="center"/>
            </w:pPr>
            <w:r w:rsidRPr="006D50D8">
              <w:rPr>
                <w:b/>
                <w:bCs/>
              </w:rPr>
              <w:t>Decision Documentation for Reactive Inspection</w:t>
            </w:r>
          </w:p>
          <w:p w14:paraId="1C64C7CF" w14:textId="77777777" w:rsidR="00472D3D" w:rsidRDefault="00472D3D" w:rsidP="00F00B41">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ins w:id="114" w:author="Author"/>
              </w:rPr>
            </w:pPr>
            <w:r w:rsidRPr="006D50D8">
              <w:t>(Deterministic and Risk Criteria Analyzed)</w:t>
            </w:r>
          </w:p>
          <w:p w14:paraId="645E95CF" w14:textId="77777777" w:rsidR="00F00B41" w:rsidRDefault="00F00B41" w:rsidP="00F00B41">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ins w:id="115" w:author="Author"/>
              </w:rPr>
            </w:pPr>
          </w:p>
          <w:p w14:paraId="0471373A" w14:textId="18B4898C" w:rsidR="00F00B41" w:rsidRPr="006D50D8" w:rsidRDefault="00BA0EE1" w:rsidP="008D2E86">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ins w:id="116" w:author="Author">
              <w:r>
                <w:t xml:space="preserve">Note: The results of this assessment are based on an initial or preliminary set of information and do not prejudge </w:t>
              </w:r>
              <w:r w:rsidR="00BE29E0">
                <w:t>or imply deficient performance on the part of the licensee</w:t>
              </w:r>
              <w:r w:rsidR="00C12F73">
                <w:t xml:space="preserve"> or the lack thereof</w:t>
              </w:r>
              <w:r w:rsidR="00BE29E0">
                <w:t xml:space="preserve">. </w:t>
              </w:r>
              <w:r w:rsidR="00A647F4">
                <w:t xml:space="preserve">The purpose of this assessment is to determine whether to </w:t>
              </w:r>
              <w:r w:rsidR="004F5296">
                <w:t>conduct a reactive inspection</w:t>
              </w:r>
              <w:r w:rsidR="00974D70">
                <w:t>;</w:t>
              </w:r>
              <w:r w:rsidR="004F5296">
                <w:t xml:space="preserve"> it is independent of determining </w:t>
              </w:r>
              <w:r w:rsidR="00B54B49">
                <w:t>the significance of any inspection findings that may be associated with the</w:t>
              </w:r>
              <w:r w:rsidR="00C12F73">
                <w:t>se</w:t>
              </w:r>
              <w:r w:rsidR="00B54B49">
                <w:t xml:space="preserve"> circumstances</w:t>
              </w:r>
              <w:r w:rsidR="009179D6">
                <w:t>.</w:t>
              </w:r>
            </w:ins>
          </w:p>
        </w:tc>
      </w:tr>
      <w:tr w:rsidR="00472D3D" w:rsidRPr="006D50D8" w14:paraId="0471373F" w14:textId="77777777" w:rsidTr="0008056A">
        <w:trPr>
          <w:trHeight w:val="225"/>
        </w:trPr>
        <w:tc>
          <w:tcPr>
            <w:tcW w:w="1011" w:type="dxa"/>
            <w:tcBorders>
              <w:top w:val="double" w:sz="12" w:space="0" w:color="000000"/>
              <w:left w:val="double" w:sz="12" w:space="0" w:color="000000"/>
              <w:bottom w:val="single" w:sz="7" w:space="0" w:color="000000"/>
              <w:right w:val="single" w:sz="7" w:space="0" w:color="000000"/>
            </w:tcBorders>
            <w:tcMar>
              <w:top w:w="43" w:type="dxa"/>
              <w:left w:w="58" w:type="dxa"/>
              <w:bottom w:w="43" w:type="dxa"/>
              <w:right w:w="58" w:type="dxa"/>
            </w:tcMar>
          </w:tcPr>
          <w:p w14:paraId="0471373C" w14:textId="77777777" w:rsidR="00472D3D" w:rsidRPr="006D50D8" w:rsidRDefault="00472D3D" w:rsidP="00764DE9">
            <w:r w:rsidRPr="006D50D8">
              <w:t>PLANT:</w:t>
            </w:r>
          </w:p>
        </w:tc>
        <w:tc>
          <w:tcPr>
            <w:tcW w:w="3342" w:type="dxa"/>
            <w:tcBorders>
              <w:top w:val="double" w:sz="12" w:space="0" w:color="000000"/>
              <w:left w:val="single" w:sz="7" w:space="0" w:color="000000"/>
              <w:bottom w:val="single" w:sz="7" w:space="0" w:color="000000"/>
              <w:right w:val="single" w:sz="7" w:space="0" w:color="000000"/>
            </w:tcBorders>
            <w:tcMar>
              <w:top w:w="43" w:type="dxa"/>
              <w:left w:w="58" w:type="dxa"/>
              <w:bottom w:w="43" w:type="dxa"/>
              <w:right w:w="58" w:type="dxa"/>
            </w:tcMar>
          </w:tcPr>
          <w:p w14:paraId="0471373D" w14:textId="77777777" w:rsidR="00472D3D" w:rsidRPr="006D50D8" w:rsidRDefault="00472D3D" w:rsidP="00764DE9">
            <w:pPr>
              <w:rPr>
                <w:b/>
              </w:rPr>
            </w:pPr>
            <w:r w:rsidRPr="006D50D8">
              <w:t>EVENT DATE:</w:t>
            </w:r>
          </w:p>
        </w:tc>
        <w:tc>
          <w:tcPr>
            <w:tcW w:w="5187" w:type="dxa"/>
            <w:tcBorders>
              <w:top w:val="double" w:sz="12"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3E" w14:textId="77777777" w:rsidR="00472D3D" w:rsidRPr="006D50D8" w:rsidRDefault="00472D3D" w:rsidP="00764DE9">
            <w:proofErr w:type="gramStart"/>
            <w:r w:rsidRPr="006D50D8">
              <w:t>EVALUATION</w:t>
            </w:r>
            <w:proofErr w:type="gramEnd"/>
            <w:r w:rsidRPr="006D50D8">
              <w:t xml:space="preserve"> DATE:</w:t>
            </w:r>
          </w:p>
        </w:tc>
      </w:tr>
      <w:tr w:rsidR="00472D3D" w:rsidRPr="006D50D8" w14:paraId="04713742" w14:textId="77777777" w:rsidTr="0008056A">
        <w:tc>
          <w:tcPr>
            <w:tcW w:w="9540" w:type="dxa"/>
            <w:gridSpan w:val="3"/>
            <w:tcBorders>
              <w:top w:val="single" w:sz="7" w:space="0" w:color="000000"/>
              <w:left w:val="double" w:sz="12" w:space="0" w:color="000000"/>
              <w:bottom w:val="double" w:sz="12" w:space="0" w:color="000000"/>
              <w:right w:val="double" w:sz="12" w:space="0" w:color="000000"/>
            </w:tcBorders>
            <w:tcMar>
              <w:top w:w="43" w:type="dxa"/>
              <w:left w:w="58" w:type="dxa"/>
              <w:bottom w:w="43" w:type="dxa"/>
              <w:right w:w="58" w:type="dxa"/>
            </w:tcMar>
          </w:tcPr>
          <w:p w14:paraId="04713740" w14:textId="560E4DA5" w:rsidR="00472D3D" w:rsidRPr="006D50D8" w:rsidRDefault="00472D3D" w:rsidP="00764DE9">
            <w:r w:rsidRPr="006D50D8">
              <w:t>Brief Description of the Significant Event or Degraded Condition:</w:t>
            </w:r>
          </w:p>
          <w:p w14:paraId="04713741" w14:textId="77777777" w:rsidR="00472D3D" w:rsidRPr="006D50D8" w:rsidRDefault="00472D3D"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pPr>
          </w:p>
        </w:tc>
      </w:tr>
      <w:tr w:rsidR="00472D3D" w:rsidRPr="006D50D8" w14:paraId="04713745" w14:textId="77777777" w:rsidTr="0008056A">
        <w:tc>
          <w:tcPr>
            <w:tcW w:w="1011" w:type="dxa"/>
            <w:tcBorders>
              <w:top w:val="double" w:sz="12" w:space="0" w:color="000000"/>
              <w:left w:val="double" w:sz="12" w:space="0" w:color="000000"/>
              <w:bottom w:val="single" w:sz="7" w:space="0" w:color="000000"/>
              <w:right w:val="single" w:sz="7" w:space="0" w:color="000000"/>
            </w:tcBorders>
            <w:tcMar>
              <w:top w:w="43" w:type="dxa"/>
              <w:left w:w="58" w:type="dxa"/>
              <w:bottom w:w="43" w:type="dxa"/>
              <w:right w:w="58" w:type="dxa"/>
            </w:tcMar>
          </w:tcPr>
          <w:p w14:paraId="04713743" w14:textId="77777777" w:rsidR="00472D3D" w:rsidRPr="006D50D8" w:rsidRDefault="00472D3D"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rPr>
                <w:b/>
                <w:bCs/>
              </w:rPr>
            </w:pPr>
            <w:r w:rsidRPr="006D50D8">
              <w:rPr>
                <w:b/>
                <w:bCs/>
              </w:rPr>
              <w:t>Y/N</w:t>
            </w:r>
          </w:p>
        </w:tc>
        <w:tc>
          <w:tcPr>
            <w:tcW w:w="8529" w:type="dxa"/>
            <w:gridSpan w:val="2"/>
            <w:tcBorders>
              <w:top w:val="double" w:sz="12"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44" w14:textId="77777777" w:rsidR="00472D3D" w:rsidRPr="006D50D8" w:rsidRDefault="00472D3D"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rPr>
                <w:b/>
                <w:bCs/>
              </w:rPr>
            </w:pPr>
            <w:r w:rsidRPr="006D50D8">
              <w:rPr>
                <w:b/>
                <w:bCs/>
              </w:rPr>
              <w:t>DETERMINISTIC CRITERIA</w:t>
            </w:r>
          </w:p>
        </w:tc>
      </w:tr>
      <w:tr w:rsidR="00472D3D" w:rsidRPr="006D50D8" w14:paraId="04713748" w14:textId="77777777" w:rsidTr="000F7A04">
        <w:trPr>
          <w:trHeight w:hRule="exact" w:val="627"/>
        </w:trPr>
        <w:tc>
          <w:tcPr>
            <w:tcW w:w="1011" w:type="dxa"/>
            <w:vMerge w:val="restart"/>
            <w:tcBorders>
              <w:top w:val="single" w:sz="7" w:space="0" w:color="000000"/>
              <w:left w:val="double" w:sz="12" w:space="0" w:color="000000"/>
              <w:bottom w:val="nil"/>
              <w:right w:val="single" w:sz="7" w:space="0" w:color="000000"/>
            </w:tcBorders>
            <w:tcMar>
              <w:top w:w="43" w:type="dxa"/>
              <w:left w:w="58" w:type="dxa"/>
              <w:bottom w:w="43" w:type="dxa"/>
              <w:right w:w="58" w:type="dxa"/>
            </w:tcMar>
          </w:tcPr>
          <w:p w14:paraId="04713746"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47" w14:textId="6BBFC71F" w:rsidR="00472D3D" w:rsidRPr="006D50D8" w:rsidRDefault="00472D3D" w:rsidP="00764DE9">
            <w:r w:rsidRPr="006D50D8">
              <w:t>Involved operations that exceeded, or were not included in, the design bases of the facility</w:t>
            </w:r>
          </w:p>
        </w:tc>
      </w:tr>
      <w:tr w:rsidR="00472D3D" w:rsidRPr="006D50D8" w14:paraId="0471374B" w14:textId="77777777" w:rsidTr="0008056A">
        <w:trPr>
          <w:trHeight w:hRule="exact" w:val="434"/>
        </w:trPr>
        <w:tc>
          <w:tcPr>
            <w:tcW w:w="1011" w:type="dxa"/>
            <w:vMerge/>
            <w:tcBorders>
              <w:top w:val="nil"/>
              <w:left w:val="double" w:sz="12" w:space="0" w:color="000000"/>
              <w:bottom w:val="single" w:sz="7" w:space="0" w:color="000000"/>
              <w:right w:val="single" w:sz="7" w:space="0" w:color="000000"/>
            </w:tcBorders>
            <w:tcMar>
              <w:top w:w="43" w:type="dxa"/>
              <w:left w:w="58" w:type="dxa"/>
              <w:bottom w:w="43" w:type="dxa"/>
              <w:right w:w="58" w:type="dxa"/>
            </w:tcMar>
          </w:tcPr>
          <w:p w14:paraId="04713749"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4A" w14:textId="77777777" w:rsidR="00472D3D" w:rsidRPr="006D50D8" w:rsidRDefault="00472D3D"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ind w:right="-188"/>
            </w:pPr>
            <w:r w:rsidRPr="006D50D8">
              <w:t>Remarks:</w:t>
            </w:r>
          </w:p>
        </w:tc>
      </w:tr>
      <w:tr w:rsidR="00472D3D" w:rsidRPr="006D50D8" w14:paraId="0471374E" w14:textId="77777777" w:rsidTr="0008056A">
        <w:tc>
          <w:tcPr>
            <w:tcW w:w="1011" w:type="dxa"/>
            <w:vMerge w:val="restart"/>
            <w:tcBorders>
              <w:top w:val="single" w:sz="7" w:space="0" w:color="000000"/>
              <w:left w:val="double" w:sz="12" w:space="0" w:color="000000"/>
              <w:bottom w:val="nil"/>
              <w:right w:val="single" w:sz="7" w:space="0" w:color="000000"/>
            </w:tcBorders>
            <w:tcMar>
              <w:top w:w="43" w:type="dxa"/>
              <w:left w:w="58" w:type="dxa"/>
              <w:bottom w:w="43" w:type="dxa"/>
              <w:right w:w="58" w:type="dxa"/>
            </w:tcMar>
          </w:tcPr>
          <w:p w14:paraId="0471374C"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4D" w14:textId="026F7F39" w:rsidR="00472D3D" w:rsidRPr="006D50D8" w:rsidRDefault="00472D3D" w:rsidP="00764DE9">
            <w:r w:rsidRPr="006D50D8">
              <w:t>Involved a major deficiency in design, construction, or operation having potential generic safety implications</w:t>
            </w:r>
          </w:p>
        </w:tc>
      </w:tr>
      <w:tr w:rsidR="00472D3D" w:rsidRPr="006D50D8" w14:paraId="04713751" w14:textId="77777777" w:rsidTr="0008056A">
        <w:tc>
          <w:tcPr>
            <w:tcW w:w="1011" w:type="dxa"/>
            <w:vMerge/>
            <w:tcBorders>
              <w:top w:val="nil"/>
              <w:left w:val="double" w:sz="12" w:space="0" w:color="000000"/>
              <w:bottom w:val="single" w:sz="7" w:space="0" w:color="000000"/>
              <w:right w:val="single" w:sz="7" w:space="0" w:color="000000"/>
            </w:tcBorders>
            <w:tcMar>
              <w:top w:w="43" w:type="dxa"/>
              <w:left w:w="58" w:type="dxa"/>
              <w:bottom w:w="43" w:type="dxa"/>
              <w:right w:w="58" w:type="dxa"/>
            </w:tcMar>
          </w:tcPr>
          <w:p w14:paraId="0471374F"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50" w14:textId="77777777" w:rsidR="00472D3D" w:rsidRPr="006D50D8" w:rsidRDefault="00472D3D" w:rsidP="00764DE9">
            <w:r w:rsidRPr="006D50D8">
              <w:t>Remarks:</w:t>
            </w:r>
          </w:p>
        </w:tc>
      </w:tr>
      <w:tr w:rsidR="00472D3D" w:rsidRPr="006D50D8" w14:paraId="04713754" w14:textId="77777777" w:rsidTr="0008056A">
        <w:tc>
          <w:tcPr>
            <w:tcW w:w="1011" w:type="dxa"/>
            <w:vMerge w:val="restart"/>
            <w:tcBorders>
              <w:top w:val="single" w:sz="7" w:space="0" w:color="000000"/>
              <w:left w:val="double" w:sz="12" w:space="0" w:color="000000"/>
              <w:bottom w:val="nil"/>
              <w:right w:val="single" w:sz="7" w:space="0" w:color="000000"/>
            </w:tcBorders>
            <w:tcMar>
              <w:top w:w="43" w:type="dxa"/>
              <w:left w:w="58" w:type="dxa"/>
              <w:bottom w:w="43" w:type="dxa"/>
              <w:right w:w="58" w:type="dxa"/>
            </w:tcMar>
          </w:tcPr>
          <w:p w14:paraId="04713752"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53" w14:textId="0F985C00" w:rsidR="00472D3D" w:rsidRPr="006D50D8" w:rsidRDefault="00472D3D" w:rsidP="00764DE9">
            <w:r w:rsidRPr="006D50D8">
              <w:t>Led to a significant loss of integrity of the fuel, primary coolant pressure boundary, or primary containment boundary of a nuclear reactor</w:t>
            </w:r>
          </w:p>
        </w:tc>
      </w:tr>
      <w:tr w:rsidR="00472D3D" w:rsidRPr="006D50D8" w14:paraId="04713757" w14:textId="77777777" w:rsidTr="0008056A">
        <w:tc>
          <w:tcPr>
            <w:tcW w:w="1011" w:type="dxa"/>
            <w:vMerge/>
            <w:tcBorders>
              <w:top w:val="nil"/>
              <w:left w:val="double" w:sz="12" w:space="0" w:color="000000"/>
              <w:bottom w:val="single" w:sz="7" w:space="0" w:color="000000"/>
              <w:right w:val="single" w:sz="7" w:space="0" w:color="000000"/>
            </w:tcBorders>
            <w:tcMar>
              <w:top w:w="43" w:type="dxa"/>
              <w:left w:w="58" w:type="dxa"/>
              <w:bottom w:w="43" w:type="dxa"/>
              <w:right w:w="58" w:type="dxa"/>
            </w:tcMar>
          </w:tcPr>
          <w:p w14:paraId="04713755"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56" w14:textId="77777777" w:rsidR="00472D3D" w:rsidRPr="006D50D8" w:rsidRDefault="00472D3D" w:rsidP="00764DE9">
            <w:r w:rsidRPr="006D50D8">
              <w:t>Remarks:</w:t>
            </w:r>
          </w:p>
        </w:tc>
      </w:tr>
      <w:tr w:rsidR="00472D3D" w:rsidRPr="006D50D8" w14:paraId="0471375A" w14:textId="77777777" w:rsidTr="0008056A">
        <w:tc>
          <w:tcPr>
            <w:tcW w:w="1011" w:type="dxa"/>
            <w:vMerge w:val="restart"/>
            <w:tcBorders>
              <w:top w:val="single" w:sz="7" w:space="0" w:color="000000"/>
              <w:left w:val="double" w:sz="12" w:space="0" w:color="000000"/>
              <w:bottom w:val="nil"/>
              <w:right w:val="single" w:sz="7" w:space="0" w:color="000000"/>
            </w:tcBorders>
            <w:tcMar>
              <w:top w:w="43" w:type="dxa"/>
              <w:left w:w="58" w:type="dxa"/>
              <w:bottom w:w="43" w:type="dxa"/>
              <w:right w:w="58" w:type="dxa"/>
            </w:tcMar>
          </w:tcPr>
          <w:p w14:paraId="04713758"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59" w14:textId="2C115EB8" w:rsidR="00472D3D" w:rsidRPr="006D50D8" w:rsidRDefault="00472D3D" w:rsidP="00764DE9">
            <w:r w:rsidRPr="006D50D8">
              <w:t>Led to the loss of a safety function or multiple failures in systems used to mitigate an actual event</w:t>
            </w:r>
          </w:p>
        </w:tc>
      </w:tr>
      <w:tr w:rsidR="00472D3D" w:rsidRPr="006D50D8" w14:paraId="0471375D" w14:textId="77777777" w:rsidTr="0008056A">
        <w:tc>
          <w:tcPr>
            <w:tcW w:w="1011" w:type="dxa"/>
            <w:vMerge/>
            <w:tcBorders>
              <w:top w:val="nil"/>
              <w:left w:val="double" w:sz="12" w:space="0" w:color="000000"/>
              <w:bottom w:val="single" w:sz="7" w:space="0" w:color="000000"/>
              <w:right w:val="single" w:sz="7" w:space="0" w:color="000000"/>
            </w:tcBorders>
            <w:tcMar>
              <w:top w:w="43" w:type="dxa"/>
              <w:left w:w="58" w:type="dxa"/>
              <w:bottom w:w="43" w:type="dxa"/>
              <w:right w:w="58" w:type="dxa"/>
            </w:tcMar>
          </w:tcPr>
          <w:p w14:paraId="0471375B"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5C" w14:textId="77777777" w:rsidR="00472D3D" w:rsidRPr="006D50D8" w:rsidRDefault="00472D3D" w:rsidP="00764DE9">
            <w:r w:rsidRPr="006D50D8">
              <w:t>Remarks:</w:t>
            </w:r>
          </w:p>
        </w:tc>
      </w:tr>
      <w:tr w:rsidR="00472D3D" w:rsidRPr="006D50D8" w14:paraId="04713760" w14:textId="77777777" w:rsidTr="000F7A04">
        <w:trPr>
          <w:trHeight w:val="516"/>
        </w:trPr>
        <w:tc>
          <w:tcPr>
            <w:tcW w:w="1011" w:type="dxa"/>
            <w:vMerge w:val="restart"/>
            <w:tcBorders>
              <w:top w:val="single" w:sz="7" w:space="0" w:color="000000"/>
              <w:left w:val="double" w:sz="12" w:space="0" w:color="000000"/>
              <w:bottom w:val="nil"/>
              <w:right w:val="single" w:sz="7" w:space="0" w:color="000000"/>
            </w:tcBorders>
            <w:tcMar>
              <w:top w:w="43" w:type="dxa"/>
              <w:left w:w="58" w:type="dxa"/>
              <w:bottom w:w="43" w:type="dxa"/>
              <w:right w:w="58" w:type="dxa"/>
            </w:tcMar>
          </w:tcPr>
          <w:p w14:paraId="0471375E"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5F" w14:textId="0D2194C3" w:rsidR="00472D3D" w:rsidRPr="006D50D8" w:rsidRDefault="00472D3D" w:rsidP="00764DE9">
            <w:r w:rsidRPr="006D50D8">
              <w:t>Involved possible adverse generic implications</w:t>
            </w:r>
          </w:p>
        </w:tc>
      </w:tr>
      <w:tr w:rsidR="00472D3D" w:rsidRPr="006D50D8" w14:paraId="04713763" w14:textId="77777777" w:rsidTr="0008056A">
        <w:tc>
          <w:tcPr>
            <w:tcW w:w="1011" w:type="dxa"/>
            <w:vMerge/>
            <w:tcBorders>
              <w:top w:val="nil"/>
              <w:left w:val="double" w:sz="12" w:space="0" w:color="000000"/>
              <w:bottom w:val="single" w:sz="7" w:space="0" w:color="000000"/>
              <w:right w:val="single" w:sz="7" w:space="0" w:color="000000"/>
            </w:tcBorders>
            <w:tcMar>
              <w:top w:w="43" w:type="dxa"/>
              <w:left w:w="58" w:type="dxa"/>
              <w:bottom w:w="43" w:type="dxa"/>
              <w:right w:w="58" w:type="dxa"/>
            </w:tcMar>
          </w:tcPr>
          <w:p w14:paraId="04713761"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62" w14:textId="77777777" w:rsidR="00472D3D" w:rsidRPr="006D50D8" w:rsidRDefault="00472D3D" w:rsidP="00764DE9">
            <w:r w:rsidRPr="006D50D8">
              <w:t>Remarks:</w:t>
            </w:r>
          </w:p>
        </w:tc>
      </w:tr>
      <w:tr w:rsidR="00472D3D" w:rsidRPr="006D50D8" w14:paraId="04713766" w14:textId="77777777" w:rsidTr="000F7A04">
        <w:trPr>
          <w:trHeight w:val="534"/>
        </w:trPr>
        <w:tc>
          <w:tcPr>
            <w:tcW w:w="1011" w:type="dxa"/>
            <w:vMerge w:val="restart"/>
            <w:tcBorders>
              <w:top w:val="single" w:sz="7" w:space="0" w:color="000000"/>
              <w:left w:val="double" w:sz="12" w:space="0" w:color="000000"/>
              <w:bottom w:val="nil"/>
              <w:right w:val="single" w:sz="7" w:space="0" w:color="000000"/>
            </w:tcBorders>
            <w:tcMar>
              <w:top w:w="43" w:type="dxa"/>
              <w:left w:w="58" w:type="dxa"/>
              <w:bottom w:w="43" w:type="dxa"/>
              <w:right w:w="58" w:type="dxa"/>
            </w:tcMar>
          </w:tcPr>
          <w:p w14:paraId="04713764"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65" w14:textId="63648DB7" w:rsidR="00472D3D" w:rsidRPr="006D50D8" w:rsidRDefault="00472D3D" w:rsidP="00764DE9">
            <w:r w:rsidRPr="006D50D8">
              <w:t>Involved significant unexpected system interactions</w:t>
            </w:r>
          </w:p>
        </w:tc>
      </w:tr>
      <w:tr w:rsidR="00472D3D" w:rsidRPr="006D50D8" w14:paraId="04713769" w14:textId="77777777" w:rsidTr="0008056A">
        <w:tc>
          <w:tcPr>
            <w:tcW w:w="1011" w:type="dxa"/>
            <w:vMerge/>
            <w:tcBorders>
              <w:top w:val="nil"/>
              <w:left w:val="double" w:sz="12" w:space="0" w:color="000000"/>
              <w:bottom w:val="single" w:sz="7" w:space="0" w:color="000000"/>
              <w:right w:val="single" w:sz="7" w:space="0" w:color="000000"/>
            </w:tcBorders>
            <w:tcMar>
              <w:top w:w="43" w:type="dxa"/>
              <w:left w:w="58" w:type="dxa"/>
              <w:bottom w:w="43" w:type="dxa"/>
              <w:right w:w="58" w:type="dxa"/>
            </w:tcMar>
          </w:tcPr>
          <w:p w14:paraId="04713767"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68" w14:textId="77777777" w:rsidR="00472D3D" w:rsidRPr="006D50D8" w:rsidRDefault="00472D3D" w:rsidP="00764DE9">
            <w:r w:rsidRPr="006D50D8">
              <w:t>Remarks:</w:t>
            </w:r>
          </w:p>
        </w:tc>
      </w:tr>
      <w:tr w:rsidR="00472D3D" w:rsidRPr="006D50D8" w14:paraId="0471376C" w14:textId="77777777" w:rsidTr="0008056A">
        <w:tc>
          <w:tcPr>
            <w:tcW w:w="1011" w:type="dxa"/>
            <w:vMerge w:val="restart"/>
            <w:tcBorders>
              <w:top w:val="single" w:sz="7" w:space="0" w:color="000000"/>
              <w:left w:val="double" w:sz="12" w:space="0" w:color="000000"/>
              <w:bottom w:val="nil"/>
              <w:right w:val="single" w:sz="7" w:space="0" w:color="000000"/>
            </w:tcBorders>
            <w:tcMar>
              <w:top w:w="43" w:type="dxa"/>
              <w:left w:w="58" w:type="dxa"/>
              <w:bottom w:w="43" w:type="dxa"/>
              <w:right w:w="58" w:type="dxa"/>
            </w:tcMar>
          </w:tcPr>
          <w:p w14:paraId="0471376A" w14:textId="77777777" w:rsidR="00472D3D" w:rsidRPr="006D50D8" w:rsidRDefault="00472D3D" w:rsidP="00CC3354">
            <w:pPr>
              <w:keepNext/>
              <w:keepLines/>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6B" w14:textId="53BC1B7C" w:rsidR="00472D3D" w:rsidRPr="006D50D8" w:rsidRDefault="00472D3D" w:rsidP="00CC53FA">
            <w:pPr>
              <w:keepNext/>
              <w:keepLines/>
            </w:pPr>
            <w:r w:rsidRPr="006D50D8">
              <w:t>Involved repetitive failures or events involving safety-related equipment or deficiencies in operations</w:t>
            </w:r>
          </w:p>
        </w:tc>
      </w:tr>
      <w:tr w:rsidR="00472D3D" w:rsidRPr="006D50D8" w14:paraId="0471376F" w14:textId="77777777" w:rsidTr="0008056A">
        <w:tc>
          <w:tcPr>
            <w:tcW w:w="1011" w:type="dxa"/>
            <w:vMerge/>
            <w:tcBorders>
              <w:top w:val="nil"/>
              <w:left w:val="double" w:sz="12" w:space="0" w:color="000000"/>
              <w:bottom w:val="single" w:sz="7" w:space="0" w:color="000000"/>
              <w:right w:val="single" w:sz="7" w:space="0" w:color="000000"/>
            </w:tcBorders>
            <w:tcMar>
              <w:top w:w="43" w:type="dxa"/>
              <w:left w:w="58" w:type="dxa"/>
              <w:bottom w:w="43" w:type="dxa"/>
              <w:right w:w="58" w:type="dxa"/>
            </w:tcMar>
          </w:tcPr>
          <w:p w14:paraId="0471376D" w14:textId="77777777" w:rsidR="00472D3D" w:rsidRPr="006D50D8" w:rsidRDefault="00472D3D" w:rsidP="00CC3354">
            <w:pPr>
              <w:keepNext/>
              <w:keepLines/>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6E" w14:textId="77777777" w:rsidR="00472D3D" w:rsidRPr="006D50D8" w:rsidRDefault="00472D3D" w:rsidP="00CC53FA">
            <w:pPr>
              <w:keepNext/>
              <w:keepLines/>
            </w:pPr>
            <w:r w:rsidRPr="006D50D8">
              <w:t>Remarks:</w:t>
            </w:r>
          </w:p>
        </w:tc>
      </w:tr>
      <w:tr w:rsidR="00472D3D" w:rsidRPr="006D50D8" w14:paraId="04713772" w14:textId="77777777" w:rsidTr="000F7A04">
        <w:trPr>
          <w:trHeight w:val="471"/>
        </w:trPr>
        <w:tc>
          <w:tcPr>
            <w:tcW w:w="1011" w:type="dxa"/>
            <w:vMerge w:val="restart"/>
            <w:tcBorders>
              <w:top w:val="single" w:sz="7" w:space="0" w:color="000000"/>
              <w:left w:val="double" w:sz="12" w:space="0" w:color="000000"/>
              <w:bottom w:val="nil"/>
              <w:right w:val="single" w:sz="7" w:space="0" w:color="000000"/>
            </w:tcBorders>
            <w:tcMar>
              <w:top w:w="43" w:type="dxa"/>
              <w:left w:w="58" w:type="dxa"/>
              <w:bottom w:w="43" w:type="dxa"/>
              <w:right w:w="58" w:type="dxa"/>
            </w:tcMar>
          </w:tcPr>
          <w:p w14:paraId="04713770" w14:textId="77777777" w:rsidR="00472D3D" w:rsidRPr="006D50D8" w:rsidRDefault="00472D3D" w:rsidP="00CC335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p>
        </w:tc>
        <w:tc>
          <w:tcPr>
            <w:tcW w:w="8529" w:type="dxa"/>
            <w:gridSpan w:val="2"/>
            <w:tcBorders>
              <w:top w:val="single" w:sz="7" w:space="0" w:color="000000"/>
              <w:left w:val="single" w:sz="7" w:space="0" w:color="000000"/>
              <w:bottom w:val="single" w:sz="7" w:space="0" w:color="000000"/>
              <w:right w:val="double" w:sz="12" w:space="0" w:color="auto"/>
            </w:tcBorders>
            <w:tcMar>
              <w:top w:w="43" w:type="dxa"/>
              <w:left w:w="58" w:type="dxa"/>
              <w:bottom w:w="43" w:type="dxa"/>
              <w:right w:w="58" w:type="dxa"/>
            </w:tcMar>
          </w:tcPr>
          <w:p w14:paraId="04713771" w14:textId="35B29F92" w:rsidR="00472D3D" w:rsidRPr="006D50D8" w:rsidRDefault="00472D3D" w:rsidP="00764DE9">
            <w:r w:rsidRPr="006D50D8">
              <w:t>Involved questions or concerns pertaining to licensee operational performance</w:t>
            </w:r>
          </w:p>
        </w:tc>
      </w:tr>
      <w:tr w:rsidR="00472D3D" w:rsidRPr="006D50D8" w14:paraId="04713775" w14:textId="77777777" w:rsidTr="0008056A">
        <w:tc>
          <w:tcPr>
            <w:tcW w:w="1011" w:type="dxa"/>
            <w:vMerge/>
            <w:tcBorders>
              <w:top w:val="nil"/>
              <w:left w:val="double" w:sz="12" w:space="0" w:color="000000"/>
              <w:bottom w:val="double" w:sz="12" w:space="0" w:color="000000"/>
              <w:right w:val="single" w:sz="7" w:space="0" w:color="000000"/>
            </w:tcBorders>
            <w:tcMar>
              <w:top w:w="43" w:type="dxa"/>
              <w:left w:w="58" w:type="dxa"/>
              <w:bottom w:w="43" w:type="dxa"/>
              <w:right w:w="58" w:type="dxa"/>
            </w:tcMar>
          </w:tcPr>
          <w:p w14:paraId="04713773" w14:textId="77777777" w:rsidR="00472D3D" w:rsidRPr="006D50D8" w:rsidRDefault="00472D3D"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pPr>
          </w:p>
        </w:tc>
        <w:tc>
          <w:tcPr>
            <w:tcW w:w="8529" w:type="dxa"/>
            <w:gridSpan w:val="2"/>
            <w:tcBorders>
              <w:top w:val="single" w:sz="7" w:space="0" w:color="000000"/>
              <w:left w:val="single" w:sz="7" w:space="0" w:color="000000"/>
              <w:bottom w:val="double" w:sz="12" w:space="0" w:color="000000"/>
              <w:right w:val="double" w:sz="12" w:space="0" w:color="auto"/>
            </w:tcBorders>
            <w:tcMar>
              <w:top w:w="43" w:type="dxa"/>
              <w:left w:w="58" w:type="dxa"/>
              <w:bottom w:w="43" w:type="dxa"/>
              <w:right w:w="58" w:type="dxa"/>
            </w:tcMar>
          </w:tcPr>
          <w:p w14:paraId="04713774" w14:textId="77777777" w:rsidR="00472D3D" w:rsidRPr="006D50D8" w:rsidRDefault="00472D3D" w:rsidP="00764DE9">
            <w:r w:rsidRPr="006D50D8">
              <w:t>Remarks:</w:t>
            </w:r>
          </w:p>
        </w:tc>
      </w:tr>
    </w:tbl>
    <w:p w14:paraId="4D7F3F22" w14:textId="77777777" w:rsidR="00396B29" w:rsidRDefault="00396B29" w:rsidP="00396B29">
      <w:pPr>
        <w:pStyle w:val="BodyText"/>
      </w:pPr>
    </w:p>
    <w:p w14:paraId="04713776" w14:textId="25A5CE13" w:rsidR="0092461C" w:rsidRPr="006D50D8" w:rsidRDefault="0092461C" w:rsidP="00396B29">
      <w:pPr>
        <w:pStyle w:val="BodyText"/>
      </w:pPr>
    </w:p>
    <w:tbl>
      <w:tblPr>
        <w:tblStyle w:val="TableGrid"/>
        <w:tblW w:w="0" w:type="auto"/>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CellMar>
          <w:top w:w="115" w:type="dxa"/>
          <w:bottom w:w="115" w:type="dxa"/>
        </w:tblCellMar>
        <w:tblLook w:val="04A0" w:firstRow="1" w:lastRow="0" w:firstColumn="1" w:lastColumn="0" w:noHBand="0" w:noVBand="1"/>
      </w:tblPr>
      <w:tblGrid>
        <w:gridCol w:w="5617"/>
        <w:gridCol w:w="3653"/>
      </w:tblGrid>
      <w:tr w:rsidR="00CC3354" w14:paraId="1E965F00" w14:textId="77777777" w:rsidTr="00CC3354">
        <w:tc>
          <w:tcPr>
            <w:tcW w:w="9270" w:type="dxa"/>
            <w:gridSpan w:val="2"/>
            <w:tcBorders>
              <w:bottom w:val="double" w:sz="12" w:space="0" w:color="auto"/>
            </w:tcBorders>
          </w:tcPr>
          <w:p w14:paraId="30AE022E" w14:textId="2EAA8D9F" w:rsidR="00CC3354" w:rsidRDefault="00CC3354" w:rsidP="00CC3354">
            <w:pPr>
              <w:spacing w:after="120"/>
              <w:jc w:val="center"/>
            </w:pPr>
            <w:r w:rsidRPr="006D50D8">
              <w:rPr>
                <w:b/>
                <w:bCs/>
              </w:rPr>
              <w:t>CONDITIONAL RISK ASSESSMENT</w:t>
            </w:r>
          </w:p>
        </w:tc>
      </w:tr>
      <w:tr w:rsidR="00CC3354" w14:paraId="3F613FDD" w14:textId="77777777" w:rsidTr="00CC3354">
        <w:tc>
          <w:tcPr>
            <w:tcW w:w="5617" w:type="dxa"/>
            <w:tcBorders>
              <w:right w:val="single" w:sz="4" w:space="0" w:color="auto"/>
            </w:tcBorders>
          </w:tcPr>
          <w:p w14:paraId="6CAD9A07" w14:textId="1A52F5D2" w:rsidR="00CC3354" w:rsidRDefault="00CC3354">
            <w:r w:rsidRPr="006D50D8">
              <w:t>RISK ANALYSIS BY:</w:t>
            </w:r>
          </w:p>
        </w:tc>
        <w:tc>
          <w:tcPr>
            <w:tcW w:w="3653" w:type="dxa"/>
            <w:tcBorders>
              <w:left w:val="single" w:sz="4" w:space="0" w:color="auto"/>
            </w:tcBorders>
          </w:tcPr>
          <w:p w14:paraId="09C75700" w14:textId="51531426" w:rsidR="00CC3354" w:rsidRDefault="00CC3354">
            <w:r w:rsidRPr="006D50D8">
              <w:t>DATE:</w:t>
            </w:r>
          </w:p>
        </w:tc>
      </w:tr>
      <w:tr w:rsidR="00CC3354" w14:paraId="5F8E93FB" w14:textId="77777777" w:rsidTr="00CC3354">
        <w:trPr>
          <w:trHeight w:val="1800"/>
        </w:trPr>
        <w:tc>
          <w:tcPr>
            <w:tcW w:w="9270" w:type="dxa"/>
            <w:gridSpan w:val="2"/>
          </w:tcPr>
          <w:p w14:paraId="3C53A42F" w14:textId="6230CBAB" w:rsidR="00CC3354" w:rsidRDefault="00CC3354">
            <w:r w:rsidRPr="006D50D8">
              <w:t>Brief Description of the Basis for the Assessment (may include assumptions, calculations, references, peer review, or comparison with licensee</w:t>
            </w:r>
            <w:r>
              <w:t>’</w:t>
            </w:r>
            <w:r w:rsidRPr="006D50D8">
              <w:t>s results):</w:t>
            </w:r>
          </w:p>
          <w:p w14:paraId="10DBE937" w14:textId="18B345E1" w:rsidR="00CC3354" w:rsidRDefault="00CC3354"/>
        </w:tc>
      </w:tr>
      <w:tr w:rsidR="00CC3354" w14:paraId="75146958" w14:textId="77777777" w:rsidTr="00CC3354">
        <w:trPr>
          <w:trHeight w:val="1080"/>
        </w:trPr>
        <w:tc>
          <w:tcPr>
            <w:tcW w:w="9270" w:type="dxa"/>
            <w:gridSpan w:val="2"/>
          </w:tcPr>
          <w:p w14:paraId="26BF0194" w14:textId="3EA1660E" w:rsidR="00CC3354" w:rsidRPr="006D50D8" w:rsidRDefault="00CC3354" w:rsidP="00CC3354">
            <w:r w:rsidRPr="006D50D8">
              <w:t>The estimated conditional core damage probability (CCDP) is ___________________ and places the risk in the range of a _______________ and ____________________ inspection.</w:t>
            </w:r>
          </w:p>
          <w:p w14:paraId="7BCFFC71" w14:textId="77777777" w:rsidR="00CC3354" w:rsidRDefault="00CC3354"/>
        </w:tc>
      </w:tr>
    </w:tbl>
    <w:p w14:paraId="7ED84EBB" w14:textId="77777777" w:rsidR="00CC3354" w:rsidRDefault="00CC3354"/>
    <w:p w14:paraId="63B5282C" w14:textId="62876270" w:rsidR="003B1CB2" w:rsidRDefault="003B1CB2">
      <w:r>
        <w:br w:type="page"/>
      </w:r>
    </w:p>
    <w:p w14:paraId="13EDB511" w14:textId="77777777" w:rsidR="00D96AD1" w:rsidRPr="006D50D8" w:rsidRDefault="00D96AD1" w:rsidP="00764DE9"/>
    <w:tbl>
      <w:tblPr>
        <w:tblW w:w="0" w:type="auto"/>
        <w:jc w:val="center"/>
        <w:tblLayout w:type="fixed"/>
        <w:tblCellMar>
          <w:left w:w="120" w:type="dxa"/>
          <w:right w:w="120" w:type="dxa"/>
        </w:tblCellMar>
        <w:tblLook w:val="0000" w:firstRow="0" w:lastRow="0" w:firstColumn="0" w:lastColumn="0" w:noHBand="0" w:noVBand="0"/>
      </w:tblPr>
      <w:tblGrid>
        <w:gridCol w:w="6885"/>
        <w:gridCol w:w="2565"/>
      </w:tblGrid>
      <w:tr w:rsidR="00D34134" w:rsidRPr="006D50D8" w14:paraId="0471378C" w14:textId="77777777" w:rsidTr="00E70C08">
        <w:trPr>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14:paraId="0471378B" w14:textId="77777777" w:rsidR="00D96AD1" w:rsidRPr="006D50D8" w:rsidRDefault="00D96AD1"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jc w:val="center"/>
            </w:pPr>
            <w:r w:rsidRPr="006D50D8">
              <w:rPr>
                <w:b/>
                <w:bCs/>
              </w:rPr>
              <w:t>RESPONSE DECISION</w:t>
            </w:r>
          </w:p>
        </w:tc>
      </w:tr>
      <w:tr w:rsidR="00D34134" w:rsidRPr="006D50D8" w14:paraId="0471378E" w14:textId="77777777" w:rsidTr="00E70C08">
        <w:trPr>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14:paraId="0471378D" w14:textId="77777777" w:rsidR="00D96AD1" w:rsidRPr="006D50D8" w:rsidRDefault="00D96AD1" w:rsidP="00764DE9">
            <w:r w:rsidRPr="006D50D8">
              <w:t>USING THE ABOVE INFORMATION AND OTHER KEY ELEMENTS OF CONSIDERATION AS APPROPRIATE, DOCUMENT THE RESPONSE DECISION TO THE EVENT OR CONDITION, AND THE BASIS FOR THAT DECISION</w:t>
            </w:r>
          </w:p>
        </w:tc>
      </w:tr>
      <w:tr w:rsidR="00D34134" w:rsidRPr="006D50D8" w14:paraId="04713793" w14:textId="77777777" w:rsidTr="00CC3354">
        <w:trPr>
          <w:trHeight w:val="1440"/>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14:paraId="04713791" w14:textId="489D72AB" w:rsidR="00304DC9" w:rsidRPr="006D50D8" w:rsidRDefault="00D96AD1" w:rsidP="00764DE9">
            <w:r w:rsidRPr="006D50D8">
              <w:t>DECISION AND DETAILS OF THE BASIS FOR THE DECISION:</w:t>
            </w:r>
          </w:p>
          <w:p w14:paraId="04713792" w14:textId="77777777" w:rsidR="00D96AD1" w:rsidRPr="006D50D8" w:rsidRDefault="00D96AD1"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pPr>
          </w:p>
        </w:tc>
      </w:tr>
      <w:tr w:rsidR="00D96AD1" w:rsidRPr="006D50D8" w14:paraId="04713796" w14:textId="77777777" w:rsidTr="00CC3354">
        <w:trPr>
          <w:trHeight w:val="360"/>
          <w:jc w:val="center"/>
        </w:trPr>
        <w:tc>
          <w:tcPr>
            <w:tcW w:w="6885" w:type="dxa"/>
            <w:tcBorders>
              <w:top w:val="double" w:sz="12" w:space="0" w:color="000000"/>
              <w:left w:val="double" w:sz="12" w:space="0" w:color="000000"/>
              <w:bottom w:val="single" w:sz="7" w:space="0" w:color="000000"/>
              <w:right w:val="single" w:sz="7" w:space="0" w:color="000000"/>
            </w:tcBorders>
            <w:tcMar>
              <w:top w:w="72" w:type="dxa"/>
            </w:tcMar>
          </w:tcPr>
          <w:p w14:paraId="04713794" w14:textId="77777777" w:rsidR="00D96AD1" w:rsidRPr="006D50D8" w:rsidRDefault="00D96AD1" w:rsidP="00764DE9">
            <w:r w:rsidRPr="006D50D8">
              <w:t>BRANCH CHIEF REVIEW:</w:t>
            </w:r>
          </w:p>
        </w:tc>
        <w:tc>
          <w:tcPr>
            <w:tcW w:w="2565" w:type="dxa"/>
            <w:tcBorders>
              <w:top w:val="double" w:sz="12" w:space="0" w:color="000000"/>
              <w:left w:val="single" w:sz="7" w:space="0" w:color="000000"/>
              <w:bottom w:val="single" w:sz="7" w:space="0" w:color="000000"/>
              <w:right w:val="double" w:sz="12" w:space="0" w:color="000000"/>
            </w:tcBorders>
            <w:tcMar>
              <w:top w:w="72" w:type="dxa"/>
            </w:tcMar>
          </w:tcPr>
          <w:p w14:paraId="04713795" w14:textId="77777777" w:rsidR="00D96AD1" w:rsidRPr="006D50D8" w:rsidRDefault="00D96AD1" w:rsidP="00764DE9">
            <w:r w:rsidRPr="006D50D8">
              <w:t>DATE:</w:t>
            </w:r>
          </w:p>
        </w:tc>
      </w:tr>
      <w:tr w:rsidR="00D96AD1" w:rsidRPr="006D50D8" w14:paraId="04713799" w14:textId="77777777" w:rsidTr="00CC3354">
        <w:trPr>
          <w:trHeight w:val="360"/>
          <w:jc w:val="center"/>
        </w:trPr>
        <w:tc>
          <w:tcPr>
            <w:tcW w:w="6885" w:type="dxa"/>
            <w:tcBorders>
              <w:top w:val="single" w:sz="7" w:space="0" w:color="000000"/>
              <w:left w:val="double" w:sz="12" w:space="0" w:color="000000"/>
              <w:bottom w:val="single" w:sz="7" w:space="0" w:color="000000"/>
              <w:right w:val="single" w:sz="7" w:space="0" w:color="000000"/>
            </w:tcBorders>
            <w:tcMar>
              <w:top w:w="72" w:type="dxa"/>
            </w:tcMar>
          </w:tcPr>
          <w:p w14:paraId="04713797" w14:textId="77777777" w:rsidR="00D96AD1" w:rsidRPr="006D50D8" w:rsidRDefault="00D96AD1" w:rsidP="00764DE9">
            <w:r w:rsidRPr="006D50D8">
              <w:t>DIVISION DIRECTOR REVIEW:</w:t>
            </w:r>
          </w:p>
        </w:tc>
        <w:tc>
          <w:tcPr>
            <w:tcW w:w="2565" w:type="dxa"/>
            <w:tcBorders>
              <w:top w:val="single" w:sz="7" w:space="0" w:color="000000"/>
              <w:left w:val="single" w:sz="7" w:space="0" w:color="000000"/>
              <w:bottom w:val="single" w:sz="7" w:space="0" w:color="000000"/>
              <w:right w:val="double" w:sz="12" w:space="0" w:color="000000"/>
            </w:tcBorders>
            <w:tcMar>
              <w:top w:w="72" w:type="dxa"/>
            </w:tcMar>
          </w:tcPr>
          <w:p w14:paraId="04713798" w14:textId="77777777" w:rsidR="00D96AD1" w:rsidRPr="006D50D8" w:rsidRDefault="00D96AD1" w:rsidP="00764DE9">
            <w:r w:rsidRPr="006D50D8">
              <w:t>DATE:</w:t>
            </w:r>
          </w:p>
        </w:tc>
      </w:tr>
      <w:tr w:rsidR="00E70C08" w:rsidRPr="006D50D8" w14:paraId="0471379D" w14:textId="77777777" w:rsidTr="00304DC9">
        <w:trPr>
          <w:jc w:val="center"/>
        </w:trPr>
        <w:tc>
          <w:tcPr>
            <w:tcW w:w="9450" w:type="dxa"/>
            <w:gridSpan w:val="2"/>
            <w:tcBorders>
              <w:top w:val="single" w:sz="7" w:space="0" w:color="000000"/>
              <w:left w:val="double" w:sz="12" w:space="0" w:color="000000"/>
              <w:bottom w:val="double" w:sz="12" w:space="0" w:color="000000"/>
              <w:right w:val="double" w:sz="12" w:space="0" w:color="000000"/>
            </w:tcBorders>
            <w:tcMar>
              <w:top w:w="72" w:type="dxa"/>
            </w:tcMar>
          </w:tcPr>
          <w:p w14:paraId="0471379A" w14:textId="77777777" w:rsidR="00E70C08" w:rsidRPr="006D50D8" w:rsidRDefault="00304DC9" w:rsidP="00CC3354">
            <w:pPr>
              <w:pStyle w:val="BodyText"/>
            </w:pPr>
            <w:r w:rsidRPr="006D50D8">
              <w:t>ADAMS ACCESSION</w:t>
            </w:r>
            <w:r w:rsidR="002B5DBD" w:rsidRPr="006D50D8">
              <w:t xml:space="preserve"> NUMBER</w:t>
            </w:r>
            <w:r w:rsidRPr="006D50D8">
              <w:t>:</w:t>
            </w:r>
          </w:p>
          <w:p w14:paraId="0471379B" w14:textId="77777777" w:rsidR="0066724C" w:rsidRPr="006D50D8" w:rsidRDefault="0066724C" w:rsidP="00CC3354">
            <w:pPr>
              <w:pStyle w:val="BodyText"/>
            </w:pPr>
            <w:r w:rsidRPr="006D50D8">
              <w:t>EVENT NOTIFICATION</w:t>
            </w:r>
            <w:r w:rsidR="002B5DBD" w:rsidRPr="006D50D8">
              <w:t xml:space="preserve"> REPORT NUMBER (as applicable)</w:t>
            </w:r>
            <w:r w:rsidRPr="006D50D8">
              <w:t>:</w:t>
            </w:r>
          </w:p>
          <w:p w14:paraId="0471379C" w14:textId="04AFF90A" w:rsidR="00304DC9" w:rsidRPr="006D50D8" w:rsidRDefault="00E84191" w:rsidP="00CC3354">
            <w:pPr>
              <w:pStyle w:val="BodyText"/>
            </w:pPr>
            <w:r w:rsidRPr="00486F00">
              <w:rPr>
                <w:rStyle w:val="StyleBlack"/>
              </w:rPr>
              <w:t>Profiled using template NRR</w:t>
            </w:r>
            <w:r w:rsidRPr="00486F00">
              <w:rPr>
                <w:rStyle w:val="StyleBlack"/>
              </w:rPr>
              <w:noBreakHyphen/>
              <w:t>123 (</w:t>
            </w:r>
            <w:hyperlink r:id="rId22" w:history="1">
              <w:r w:rsidRPr="006D50D8">
                <w:rPr>
                  <w:rStyle w:val="Hyperlink"/>
                </w:rPr>
                <w:t>ML18233A547</w:t>
              </w:r>
            </w:hyperlink>
            <w:ins w:id="117" w:author="Author">
              <w:r w:rsidR="000038C3">
                <w:rPr>
                  <w:rStyle w:val="Hyperlink"/>
                </w:rPr>
                <w:t xml:space="preserve"> (non-public)</w:t>
              </w:r>
            </w:ins>
            <w:r w:rsidRPr="00486F00">
              <w:rPr>
                <w:rStyle w:val="StyleBlack"/>
              </w:rPr>
              <w:t>)</w:t>
            </w:r>
          </w:p>
        </w:tc>
      </w:tr>
    </w:tbl>
    <w:p w14:paraId="6C233B19" w14:textId="77777777" w:rsidR="009F4BC9" w:rsidRPr="006D50D8" w:rsidRDefault="009F4BC9" w:rsidP="00ED4C35">
      <w:pPr>
        <w:pStyle w:val="BodyText"/>
      </w:pPr>
    </w:p>
    <w:p w14:paraId="047137A0" w14:textId="215F2126" w:rsidR="00D96AD1" w:rsidRPr="00AF03AC" w:rsidRDefault="00D96AD1" w:rsidP="00ED4C35">
      <w:pPr>
        <w:pStyle w:val="BodyText"/>
      </w:pPr>
      <w:r w:rsidRPr="00AF03AC">
        <w:t>Note:</w:t>
      </w:r>
      <w:r w:rsidRPr="00AF03AC">
        <w:tab/>
        <w:t>The above tables are provided as examples only.</w:t>
      </w:r>
      <w:r w:rsidR="00867053" w:rsidRPr="00AF03AC">
        <w:t xml:space="preserve"> </w:t>
      </w:r>
      <w:r w:rsidRPr="00AF03AC">
        <w:t>The regions have discretion to modify these tables in their implementing procedures or office instructions.</w:t>
      </w:r>
    </w:p>
    <w:p w14:paraId="047137A2" w14:textId="77777777" w:rsidR="00E33B25" w:rsidRPr="006171FE" w:rsidRDefault="00E33B25" w:rsidP="00085294">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spacing w:after="240"/>
        <w:ind w:left="835" w:hanging="835"/>
        <w:sectPr w:rsidR="00E33B25" w:rsidRPr="006171FE" w:rsidSect="006C45FC">
          <w:headerReference w:type="default" r:id="rId23"/>
          <w:footerReference w:type="default" r:id="rId24"/>
          <w:pgSz w:w="12240" w:h="15840"/>
          <w:pgMar w:top="1440" w:right="1440" w:bottom="1440" w:left="1440" w:header="720" w:footer="720" w:gutter="0"/>
          <w:pgNumType w:start="1"/>
          <w:cols w:space="720"/>
          <w:noEndnote/>
          <w:docGrid w:linePitch="299"/>
        </w:sectPr>
      </w:pPr>
    </w:p>
    <w:p w14:paraId="047137A4" w14:textId="17F4C795" w:rsidR="00120BDF" w:rsidRPr="006D50D8" w:rsidRDefault="00FA3F88" w:rsidP="00B10C2E">
      <w:pPr>
        <w:pStyle w:val="attachmenttitle"/>
      </w:pPr>
      <w:bookmarkStart w:id="118" w:name="_Toc188457728"/>
      <w:r w:rsidRPr="006D50D8">
        <w:lastRenderedPageBreak/>
        <w:t>Enclosure 2</w:t>
      </w:r>
      <w:r w:rsidR="004E24B1">
        <w:t>:</w:t>
      </w:r>
      <w:r w:rsidR="00CC3354">
        <w:t xml:space="preserve"> </w:t>
      </w:r>
      <w:r w:rsidR="009F1E27" w:rsidRPr="006D50D8">
        <w:t>Decision Documentation for Reactive Inspection</w:t>
      </w:r>
      <w:r w:rsidR="009E542A">
        <w:t xml:space="preserve"> and Examples</w:t>
      </w:r>
      <w:r w:rsidR="00B10C2E">
        <w:br/>
      </w:r>
      <w:r w:rsidR="009F1E27" w:rsidRPr="006D50D8">
        <w:t>(Deterministic-only Criteria Analyzed)</w:t>
      </w:r>
      <w:bookmarkEnd w:id="118"/>
    </w:p>
    <w:tbl>
      <w:tblPr>
        <w:tblW w:w="9450" w:type="dxa"/>
        <w:tblInd w:w="60" w:type="dxa"/>
        <w:tblLayout w:type="fixed"/>
        <w:tblCellMar>
          <w:top w:w="115" w:type="dxa"/>
          <w:bottom w:w="115" w:type="dxa"/>
        </w:tblCellMar>
        <w:tblLook w:val="0000" w:firstRow="0" w:lastRow="0" w:firstColumn="0" w:lastColumn="0" w:noHBand="0" w:noVBand="0"/>
      </w:tblPr>
      <w:tblGrid>
        <w:gridCol w:w="990"/>
        <w:gridCol w:w="1898"/>
        <w:gridCol w:w="3060"/>
        <w:gridCol w:w="3502"/>
      </w:tblGrid>
      <w:tr w:rsidR="00DB0412" w:rsidRPr="006D50D8" w14:paraId="047137A8" w14:textId="77777777" w:rsidTr="00654342">
        <w:trPr>
          <w:cantSplit/>
        </w:trPr>
        <w:tc>
          <w:tcPr>
            <w:tcW w:w="9450" w:type="dxa"/>
            <w:gridSpan w:val="4"/>
            <w:tcBorders>
              <w:top w:val="double" w:sz="12" w:space="0" w:color="auto"/>
              <w:left w:val="double" w:sz="12" w:space="0" w:color="auto"/>
              <w:bottom w:val="double" w:sz="12" w:space="0" w:color="auto"/>
              <w:right w:val="double" w:sz="12" w:space="0" w:color="auto"/>
            </w:tcBorders>
            <w:tcMar>
              <w:left w:w="115" w:type="dxa"/>
              <w:right w:w="115" w:type="dxa"/>
            </w:tcMar>
          </w:tcPr>
          <w:p w14:paraId="047137A6" w14:textId="77777777" w:rsidR="00DB0412" w:rsidRPr="006D50D8" w:rsidRDefault="00DB0412" w:rsidP="00054DA5">
            <w:pPr>
              <w:jc w:val="center"/>
            </w:pPr>
            <w:r w:rsidRPr="006D50D8">
              <w:rPr>
                <w:b/>
                <w:bCs/>
              </w:rPr>
              <w:t>Decision Documentation for Reactive Inspection</w:t>
            </w:r>
          </w:p>
          <w:p w14:paraId="105F603E" w14:textId="50481949" w:rsidR="006F3CDB" w:rsidRDefault="00DB0412" w:rsidP="00054DA5">
            <w:pPr>
              <w:jc w:val="center"/>
              <w:rPr>
                <w:ins w:id="119" w:author="Author"/>
              </w:rPr>
            </w:pPr>
            <w:r w:rsidRPr="006D50D8">
              <w:t>(Deterministic-only Criteria Analyzed)</w:t>
            </w:r>
          </w:p>
          <w:p w14:paraId="047137A7" w14:textId="19F2784E" w:rsidR="00054DA5" w:rsidRPr="006D50D8" w:rsidRDefault="00054DA5" w:rsidP="008D2E86">
            <w:ins w:id="120" w:author="Author">
              <w:r>
                <w:t>Note: The results of this assessment are based on an initial or preliminary set of information and do not prejudge or imply deficient performance on the part of the licensee or the lack thereof. The purpose of this assessment is to determine whether to conduct a reactive inspection</w:t>
              </w:r>
              <w:r w:rsidR="00974D70">
                <w:t>;</w:t>
              </w:r>
              <w:r>
                <w:t xml:space="preserve"> it is independent of determining the significance of any inspection findings that may be associated with these circumstances.</w:t>
              </w:r>
            </w:ins>
          </w:p>
        </w:tc>
      </w:tr>
      <w:tr w:rsidR="00DB0412" w:rsidRPr="006D50D8" w14:paraId="047137AC" w14:textId="77777777" w:rsidTr="00654342">
        <w:trPr>
          <w:cantSplit/>
        </w:trPr>
        <w:tc>
          <w:tcPr>
            <w:tcW w:w="2888" w:type="dxa"/>
            <w:gridSpan w:val="2"/>
            <w:tcBorders>
              <w:top w:val="double" w:sz="12" w:space="0" w:color="auto"/>
              <w:left w:val="double" w:sz="12" w:space="0" w:color="auto"/>
              <w:bottom w:val="single" w:sz="4" w:space="0" w:color="auto"/>
              <w:right w:val="single" w:sz="4" w:space="0" w:color="auto"/>
            </w:tcBorders>
            <w:tcMar>
              <w:left w:w="115" w:type="dxa"/>
              <w:right w:w="115" w:type="dxa"/>
            </w:tcMar>
          </w:tcPr>
          <w:p w14:paraId="047137A9" w14:textId="77777777" w:rsidR="00DB0412" w:rsidRPr="006D50D8" w:rsidRDefault="00DB0412" w:rsidP="00654342">
            <w:r w:rsidRPr="006D50D8">
              <w:t>PLANT:</w:t>
            </w:r>
          </w:p>
        </w:tc>
        <w:tc>
          <w:tcPr>
            <w:tcW w:w="3060" w:type="dxa"/>
            <w:tcBorders>
              <w:top w:val="double" w:sz="12" w:space="0" w:color="auto"/>
              <w:left w:val="single" w:sz="4" w:space="0" w:color="auto"/>
              <w:bottom w:val="nil"/>
              <w:right w:val="nil"/>
            </w:tcBorders>
            <w:tcMar>
              <w:left w:w="115" w:type="dxa"/>
              <w:right w:w="115" w:type="dxa"/>
            </w:tcMar>
          </w:tcPr>
          <w:p w14:paraId="047137AA" w14:textId="77777777" w:rsidR="00DB0412" w:rsidRPr="006D50D8" w:rsidRDefault="00DB0412" w:rsidP="00654342">
            <w:r w:rsidRPr="006D50D8">
              <w:t>EVENT DATE:</w:t>
            </w:r>
          </w:p>
        </w:tc>
        <w:tc>
          <w:tcPr>
            <w:tcW w:w="3502" w:type="dxa"/>
            <w:tcBorders>
              <w:top w:val="double" w:sz="12" w:space="0" w:color="auto"/>
              <w:left w:val="single" w:sz="6" w:space="0" w:color="000000"/>
              <w:bottom w:val="nil"/>
              <w:right w:val="double" w:sz="12" w:space="0" w:color="auto"/>
            </w:tcBorders>
            <w:tcMar>
              <w:left w:w="115" w:type="dxa"/>
              <w:right w:w="115" w:type="dxa"/>
            </w:tcMar>
          </w:tcPr>
          <w:p w14:paraId="047137AB" w14:textId="77777777" w:rsidR="00DB0412" w:rsidRPr="006D50D8" w:rsidRDefault="00DB0412" w:rsidP="00654342">
            <w:proofErr w:type="gramStart"/>
            <w:r w:rsidRPr="006D50D8">
              <w:t>EVALUATION</w:t>
            </w:r>
            <w:proofErr w:type="gramEnd"/>
            <w:r w:rsidRPr="006D50D8">
              <w:t xml:space="preserve"> DATE:</w:t>
            </w:r>
          </w:p>
        </w:tc>
      </w:tr>
      <w:tr w:rsidR="00DB0412" w:rsidRPr="006D50D8" w14:paraId="047137AF" w14:textId="77777777" w:rsidTr="00654342">
        <w:trPr>
          <w:cantSplit/>
          <w:trHeight w:val="720"/>
        </w:trPr>
        <w:tc>
          <w:tcPr>
            <w:tcW w:w="9450" w:type="dxa"/>
            <w:gridSpan w:val="4"/>
            <w:tcBorders>
              <w:top w:val="single" w:sz="6" w:space="0" w:color="000000"/>
              <w:left w:val="double" w:sz="12" w:space="0" w:color="auto"/>
              <w:bottom w:val="double" w:sz="12" w:space="0" w:color="auto"/>
              <w:right w:val="double" w:sz="12" w:space="0" w:color="auto"/>
            </w:tcBorders>
            <w:tcMar>
              <w:left w:w="115" w:type="dxa"/>
              <w:right w:w="115" w:type="dxa"/>
            </w:tcMar>
          </w:tcPr>
          <w:p w14:paraId="047137AD" w14:textId="36CD2BE2" w:rsidR="00DB0412" w:rsidRPr="006D50D8" w:rsidRDefault="00DB0412" w:rsidP="00654342">
            <w:r w:rsidRPr="006D50D8">
              <w:t>Brief Description of the Significant Event or Degraded Condition:</w:t>
            </w:r>
          </w:p>
          <w:p w14:paraId="047137AE" w14:textId="77777777" w:rsidR="00DB0412" w:rsidRPr="006D50D8" w:rsidRDefault="00DB0412" w:rsidP="00654342"/>
        </w:tc>
      </w:tr>
      <w:tr w:rsidR="00DB0412" w:rsidRPr="006D50D8" w14:paraId="047137B1" w14:textId="77777777" w:rsidTr="00654342">
        <w:trPr>
          <w:cantSplit/>
        </w:trPr>
        <w:tc>
          <w:tcPr>
            <w:tcW w:w="9450" w:type="dxa"/>
            <w:gridSpan w:val="4"/>
            <w:tcBorders>
              <w:top w:val="double" w:sz="12" w:space="0" w:color="auto"/>
              <w:left w:val="double" w:sz="12" w:space="0" w:color="auto"/>
              <w:bottom w:val="nil"/>
              <w:right w:val="double" w:sz="12" w:space="0" w:color="auto"/>
            </w:tcBorders>
            <w:tcMar>
              <w:left w:w="115" w:type="dxa"/>
              <w:right w:w="115" w:type="dxa"/>
            </w:tcMar>
          </w:tcPr>
          <w:p w14:paraId="047137B0" w14:textId="77777777" w:rsidR="00DB0412" w:rsidRPr="006D50D8" w:rsidRDefault="00DB0412" w:rsidP="00654342">
            <w:pPr>
              <w:jc w:val="center"/>
              <w:rPr>
                <w:bCs/>
              </w:rPr>
            </w:pPr>
            <w:r w:rsidRPr="006D50D8">
              <w:rPr>
                <w:b/>
                <w:bCs/>
              </w:rPr>
              <w:t>REACTOR SAFETY</w:t>
            </w:r>
          </w:p>
        </w:tc>
      </w:tr>
      <w:tr w:rsidR="00DB0412" w:rsidRPr="006D50D8" w14:paraId="047137B4" w14:textId="77777777" w:rsidTr="00654342">
        <w:trPr>
          <w:cantSplit/>
        </w:trPr>
        <w:tc>
          <w:tcPr>
            <w:tcW w:w="990" w:type="dxa"/>
            <w:tcBorders>
              <w:top w:val="single" w:sz="12" w:space="0" w:color="000000"/>
              <w:left w:val="double" w:sz="12" w:space="0" w:color="auto"/>
              <w:bottom w:val="nil"/>
              <w:right w:val="nil"/>
            </w:tcBorders>
            <w:tcMar>
              <w:left w:w="115" w:type="dxa"/>
              <w:right w:w="115" w:type="dxa"/>
            </w:tcMar>
          </w:tcPr>
          <w:p w14:paraId="047137B2" w14:textId="77777777" w:rsidR="00DB0412" w:rsidRPr="006D50D8" w:rsidRDefault="00DB0412" w:rsidP="00654342">
            <w:pPr>
              <w:jc w:val="center"/>
            </w:pPr>
            <w:r w:rsidRPr="006D50D8">
              <w:rPr>
                <w:b/>
                <w:bCs/>
              </w:rPr>
              <w:t>Y/N</w:t>
            </w:r>
          </w:p>
        </w:tc>
        <w:tc>
          <w:tcPr>
            <w:tcW w:w="8460" w:type="dxa"/>
            <w:gridSpan w:val="3"/>
            <w:tcBorders>
              <w:top w:val="single" w:sz="12" w:space="0" w:color="000000"/>
              <w:left w:val="single" w:sz="6" w:space="0" w:color="000000"/>
              <w:bottom w:val="nil"/>
              <w:right w:val="double" w:sz="12" w:space="0" w:color="auto"/>
            </w:tcBorders>
            <w:tcMar>
              <w:left w:w="115" w:type="dxa"/>
              <w:right w:w="115" w:type="dxa"/>
            </w:tcMar>
          </w:tcPr>
          <w:p w14:paraId="047137B3" w14:textId="77777777" w:rsidR="00DB0412" w:rsidRPr="006D50D8" w:rsidRDefault="00DB0412" w:rsidP="00654342">
            <w:pPr>
              <w:jc w:val="center"/>
            </w:pPr>
            <w:r w:rsidRPr="006D50D8">
              <w:rPr>
                <w:b/>
                <w:bCs/>
              </w:rPr>
              <w:t>IIT Deterministic Criteria</w:t>
            </w:r>
          </w:p>
        </w:tc>
      </w:tr>
      <w:tr w:rsidR="00DB0412" w:rsidRPr="006D50D8" w14:paraId="047137B7" w14:textId="77777777" w:rsidTr="00654342">
        <w:trPr>
          <w:cantSplit/>
          <w:trHeight w:val="434"/>
        </w:trPr>
        <w:tc>
          <w:tcPr>
            <w:tcW w:w="990" w:type="dxa"/>
            <w:vMerge w:val="restart"/>
            <w:tcBorders>
              <w:top w:val="single" w:sz="6" w:space="0" w:color="000000"/>
              <w:left w:val="double" w:sz="12" w:space="0" w:color="auto"/>
              <w:bottom w:val="nil"/>
              <w:right w:val="nil"/>
            </w:tcBorders>
            <w:tcMar>
              <w:left w:w="115" w:type="dxa"/>
              <w:right w:w="115" w:type="dxa"/>
            </w:tcMar>
          </w:tcPr>
          <w:p w14:paraId="047137B5" w14:textId="77777777" w:rsidR="00DB0412" w:rsidRPr="006D50D8" w:rsidRDefault="00DB0412" w:rsidP="00654342">
            <w:pPr>
              <w:jc w:val="cente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14:paraId="047137B6" w14:textId="77777777" w:rsidR="00DB0412" w:rsidRPr="006D50D8" w:rsidRDefault="00DB0412" w:rsidP="00654342">
            <w:r w:rsidRPr="006D50D8">
              <w:t>Led to a Site Area Emergency</w:t>
            </w:r>
          </w:p>
        </w:tc>
      </w:tr>
      <w:tr w:rsidR="00DB0412" w:rsidRPr="006D50D8" w14:paraId="047137BA" w14:textId="77777777" w:rsidTr="00D4079A">
        <w:trPr>
          <w:cantSplit/>
          <w:trHeight w:val="720"/>
        </w:trPr>
        <w:tc>
          <w:tcPr>
            <w:tcW w:w="990" w:type="dxa"/>
            <w:vMerge/>
            <w:tcBorders>
              <w:top w:val="single" w:sz="6" w:space="0" w:color="000000"/>
              <w:left w:val="double" w:sz="12" w:space="0" w:color="auto"/>
              <w:bottom w:val="nil"/>
              <w:right w:val="nil"/>
            </w:tcBorders>
            <w:tcMar>
              <w:left w:w="115" w:type="dxa"/>
              <w:right w:w="115" w:type="dxa"/>
            </w:tcMar>
          </w:tcPr>
          <w:p w14:paraId="047137B8" w14:textId="77777777" w:rsidR="00DB0412" w:rsidRPr="006D50D8" w:rsidRDefault="00DB0412" w:rsidP="00654342">
            <w:pPr>
              <w:jc w:val="cente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14:paraId="047137B9" w14:textId="77777777" w:rsidR="00DB0412" w:rsidRPr="006D50D8" w:rsidRDefault="00DB0412" w:rsidP="00654342">
            <w:r w:rsidRPr="006D50D8">
              <w:t>Remarks:</w:t>
            </w:r>
          </w:p>
        </w:tc>
      </w:tr>
      <w:tr w:rsidR="00DB0412" w:rsidRPr="006D50D8" w14:paraId="047137BD" w14:textId="77777777" w:rsidTr="00654342">
        <w:trPr>
          <w:cantSplit/>
        </w:trPr>
        <w:tc>
          <w:tcPr>
            <w:tcW w:w="990" w:type="dxa"/>
            <w:vMerge w:val="restart"/>
            <w:tcBorders>
              <w:top w:val="single" w:sz="6" w:space="0" w:color="000000"/>
              <w:left w:val="double" w:sz="12" w:space="0" w:color="auto"/>
              <w:bottom w:val="nil"/>
              <w:right w:val="nil"/>
            </w:tcBorders>
            <w:tcMar>
              <w:left w:w="115" w:type="dxa"/>
              <w:right w:w="115" w:type="dxa"/>
            </w:tcMar>
          </w:tcPr>
          <w:p w14:paraId="047137BB" w14:textId="77777777" w:rsidR="00DB0412" w:rsidRPr="006D50D8" w:rsidRDefault="00DB0412" w:rsidP="00654342">
            <w:pPr>
              <w:jc w:val="cente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14:paraId="047137BC" w14:textId="77777777" w:rsidR="00DB0412" w:rsidRPr="006D50D8" w:rsidRDefault="00DB0412" w:rsidP="00654342">
            <w:r w:rsidRPr="006D50D8">
              <w:t xml:space="preserve">Exceeded a safety limit of the licensee's technical specifications </w:t>
            </w:r>
          </w:p>
        </w:tc>
      </w:tr>
      <w:tr w:rsidR="00DB0412" w:rsidRPr="006D50D8" w14:paraId="047137C0" w14:textId="77777777" w:rsidTr="00D4079A">
        <w:trPr>
          <w:cantSplit/>
          <w:trHeight w:val="720"/>
        </w:trPr>
        <w:tc>
          <w:tcPr>
            <w:tcW w:w="990" w:type="dxa"/>
            <w:vMerge/>
            <w:tcBorders>
              <w:top w:val="single" w:sz="6" w:space="0" w:color="000000"/>
              <w:left w:val="double" w:sz="12" w:space="0" w:color="auto"/>
              <w:bottom w:val="nil"/>
              <w:right w:val="nil"/>
            </w:tcBorders>
            <w:tcMar>
              <w:left w:w="115" w:type="dxa"/>
              <w:right w:w="115" w:type="dxa"/>
            </w:tcMar>
          </w:tcPr>
          <w:p w14:paraId="047137BE" w14:textId="77777777" w:rsidR="00DB0412" w:rsidRPr="006D50D8" w:rsidRDefault="00DB0412" w:rsidP="00654342">
            <w:pPr>
              <w:jc w:val="cente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14:paraId="047137BF" w14:textId="77777777" w:rsidR="00DB0412" w:rsidRPr="006D50D8" w:rsidRDefault="00DB0412" w:rsidP="00654342">
            <w:r w:rsidRPr="006D50D8">
              <w:t>Remarks:</w:t>
            </w:r>
          </w:p>
        </w:tc>
      </w:tr>
      <w:tr w:rsidR="00DB0412" w:rsidRPr="006D50D8" w14:paraId="047137C3" w14:textId="77777777" w:rsidTr="00654342">
        <w:trPr>
          <w:cantSplit/>
        </w:trPr>
        <w:tc>
          <w:tcPr>
            <w:tcW w:w="990" w:type="dxa"/>
            <w:vMerge w:val="restart"/>
            <w:tcBorders>
              <w:top w:val="single" w:sz="6" w:space="0" w:color="000000"/>
              <w:left w:val="double" w:sz="12" w:space="0" w:color="auto"/>
              <w:bottom w:val="single" w:sz="12" w:space="0" w:color="000000"/>
              <w:right w:val="nil"/>
            </w:tcBorders>
            <w:tcMar>
              <w:left w:w="115" w:type="dxa"/>
              <w:right w:w="115" w:type="dxa"/>
            </w:tcMar>
          </w:tcPr>
          <w:p w14:paraId="047137C1" w14:textId="77777777" w:rsidR="00DB0412" w:rsidRPr="006D50D8" w:rsidRDefault="00DB0412" w:rsidP="00654342">
            <w:pPr>
              <w:jc w:val="center"/>
            </w:pPr>
          </w:p>
        </w:tc>
        <w:tc>
          <w:tcPr>
            <w:tcW w:w="8460" w:type="dxa"/>
            <w:gridSpan w:val="3"/>
            <w:tcBorders>
              <w:top w:val="single" w:sz="6" w:space="0" w:color="000000"/>
              <w:left w:val="single" w:sz="6" w:space="0" w:color="000000"/>
              <w:bottom w:val="nil"/>
              <w:right w:val="double" w:sz="12" w:space="0" w:color="auto"/>
            </w:tcBorders>
            <w:tcMar>
              <w:left w:w="115" w:type="dxa"/>
              <w:right w:w="115" w:type="dxa"/>
            </w:tcMar>
          </w:tcPr>
          <w:p w14:paraId="047137C2" w14:textId="77777777" w:rsidR="00DB0412" w:rsidRPr="006D50D8" w:rsidRDefault="00DB0412" w:rsidP="00654342">
            <w:r w:rsidRPr="006D50D8">
              <w:t xml:space="preserve">Involved circumstances sufficiently complex, unique, or not </w:t>
            </w:r>
            <w:proofErr w:type="gramStart"/>
            <w:r w:rsidRPr="006D50D8">
              <w:t>well enough</w:t>
            </w:r>
            <w:proofErr w:type="gramEnd"/>
            <w:r w:rsidRPr="006D50D8">
              <w:t xml:space="preserve"> understood, or involved safeguards concerns, or involved characteristics the investigation of which would best serve the needs and interests of the Commission</w:t>
            </w:r>
          </w:p>
        </w:tc>
      </w:tr>
      <w:tr w:rsidR="00DB0412" w:rsidRPr="006D50D8" w14:paraId="047137C6" w14:textId="77777777" w:rsidTr="00D4079A">
        <w:trPr>
          <w:cantSplit/>
          <w:trHeight w:val="720"/>
        </w:trPr>
        <w:tc>
          <w:tcPr>
            <w:tcW w:w="990" w:type="dxa"/>
            <w:vMerge/>
            <w:tcBorders>
              <w:top w:val="single" w:sz="6" w:space="0" w:color="000000"/>
              <w:left w:val="double" w:sz="12" w:space="0" w:color="auto"/>
              <w:bottom w:val="single" w:sz="12" w:space="0" w:color="000000"/>
              <w:right w:val="nil"/>
            </w:tcBorders>
            <w:tcMar>
              <w:left w:w="115" w:type="dxa"/>
              <w:right w:w="115" w:type="dxa"/>
            </w:tcMar>
          </w:tcPr>
          <w:p w14:paraId="047137C4" w14:textId="77777777" w:rsidR="00DB0412" w:rsidRPr="006D50D8" w:rsidRDefault="00DB0412" w:rsidP="00654342">
            <w:pPr>
              <w:jc w:val="center"/>
            </w:pPr>
          </w:p>
        </w:tc>
        <w:tc>
          <w:tcPr>
            <w:tcW w:w="8460" w:type="dxa"/>
            <w:gridSpan w:val="3"/>
            <w:tcBorders>
              <w:top w:val="single" w:sz="6" w:space="0" w:color="000000"/>
              <w:left w:val="single" w:sz="6" w:space="0" w:color="000000"/>
              <w:bottom w:val="single" w:sz="12" w:space="0" w:color="000000"/>
              <w:right w:val="double" w:sz="12" w:space="0" w:color="auto"/>
            </w:tcBorders>
            <w:tcMar>
              <w:left w:w="115" w:type="dxa"/>
              <w:right w:w="115" w:type="dxa"/>
            </w:tcMar>
          </w:tcPr>
          <w:p w14:paraId="047137C5" w14:textId="77777777" w:rsidR="00DB0412" w:rsidRPr="006D50D8" w:rsidRDefault="00DB0412" w:rsidP="00654342">
            <w:r w:rsidRPr="006D50D8">
              <w:t>Remarks:</w:t>
            </w:r>
          </w:p>
        </w:tc>
      </w:tr>
    </w:tbl>
    <w:p w14:paraId="16A71EE2" w14:textId="77777777" w:rsidR="00D4079A" w:rsidRDefault="00D4079A">
      <w:r>
        <w:br w:type="page"/>
      </w:r>
    </w:p>
    <w:tbl>
      <w:tblPr>
        <w:tblW w:w="9450" w:type="dxa"/>
        <w:tblInd w:w="60" w:type="dxa"/>
        <w:tblLayout w:type="fixed"/>
        <w:tblCellMar>
          <w:top w:w="115" w:type="dxa"/>
          <w:bottom w:w="115" w:type="dxa"/>
        </w:tblCellMar>
        <w:tblLook w:val="0000" w:firstRow="0" w:lastRow="0" w:firstColumn="0" w:lastColumn="0" w:noHBand="0" w:noVBand="0"/>
      </w:tblPr>
      <w:tblGrid>
        <w:gridCol w:w="990"/>
        <w:gridCol w:w="8460"/>
      </w:tblGrid>
      <w:tr w:rsidR="00DB0412" w:rsidRPr="006D50D8" w14:paraId="047137C9" w14:textId="77777777" w:rsidTr="00654342">
        <w:trPr>
          <w:cantSplit/>
          <w:trHeight w:val="402"/>
        </w:trPr>
        <w:tc>
          <w:tcPr>
            <w:tcW w:w="990" w:type="dxa"/>
            <w:tcBorders>
              <w:top w:val="single" w:sz="6" w:space="0" w:color="000000"/>
              <w:left w:val="double" w:sz="12" w:space="0" w:color="auto"/>
              <w:bottom w:val="nil"/>
              <w:right w:val="nil"/>
            </w:tcBorders>
            <w:tcMar>
              <w:left w:w="115" w:type="dxa"/>
              <w:right w:w="115" w:type="dxa"/>
            </w:tcMar>
          </w:tcPr>
          <w:p w14:paraId="047137C7" w14:textId="6DCAC2FC" w:rsidR="00DB0412" w:rsidRPr="006D50D8" w:rsidRDefault="00DB0412" w:rsidP="00654342">
            <w:pPr>
              <w:jc w:val="center"/>
            </w:pPr>
            <w:r w:rsidRPr="006D50D8">
              <w:rPr>
                <w:b/>
                <w:bCs/>
              </w:rPr>
              <w:lastRenderedPageBreak/>
              <w:t>Y/N</w:t>
            </w:r>
          </w:p>
        </w:tc>
        <w:tc>
          <w:tcPr>
            <w:tcW w:w="8460" w:type="dxa"/>
            <w:tcBorders>
              <w:top w:val="single" w:sz="6" w:space="0" w:color="000000"/>
              <w:left w:val="single" w:sz="6" w:space="0" w:color="000000"/>
              <w:bottom w:val="nil"/>
              <w:right w:val="double" w:sz="12" w:space="0" w:color="auto"/>
            </w:tcBorders>
            <w:tcMar>
              <w:left w:w="115" w:type="dxa"/>
              <w:right w:w="115" w:type="dxa"/>
            </w:tcMar>
          </w:tcPr>
          <w:p w14:paraId="047137C8" w14:textId="77777777" w:rsidR="00DB0412" w:rsidRPr="006D50D8" w:rsidRDefault="00DB0412" w:rsidP="00654342">
            <w:pPr>
              <w:jc w:val="center"/>
            </w:pPr>
            <w:r w:rsidRPr="006D50D8">
              <w:rPr>
                <w:b/>
                <w:bCs/>
              </w:rPr>
              <w:t>SI Deterministic Criteria</w:t>
            </w:r>
          </w:p>
        </w:tc>
      </w:tr>
      <w:tr w:rsidR="00B1746C" w:rsidRPr="006D50D8" w14:paraId="047137CC" w14:textId="77777777" w:rsidTr="00654342">
        <w:trPr>
          <w:cantSplit/>
          <w:trHeight w:val="415"/>
        </w:trPr>
        <w:tc>
          <w:tcPr>
            <w:tcW w:w="990" w:type="dxa"/>
            <w:tcBorders>
              <w:top w:val="single" w:sz="6" w:space="0" w:color="000000"/>
              <w:left w:val="double" w:sz="12" w:space="0" w:color="auto"/>
              <w:bottom w:val="nil"/>
              <w:right w:val="nil"/>
            </w:tcBorders>
            <w:tcMar>
              <w:left w:w="115" w:type="dxa"/>
              <w:right w:w="115" w:type="dxa"/>
            </w:tcMar>
          </w:tcPr>
          <w:p w14:paraId="047137CA" w14:textId="77777777" w:rsidR="00B1746C" w:rsidRPr="006D50D8" w:rsidRDefault="00B1746C" w:rsidP="00654342">
            <w:pPr>
              <w:jc w:val="center"/>
            </w:pPr>
          </w:p>
        </w:tc>
        <w:tc>
          <w:tcPr>
            <w:tcW w:w="8460" w:type="dxa"/>
            <w:tcBorders>
              <w:top w:val="single" w:sz="6" w:space="0" w:color="000000"/>
              <w:left w:val="single" w:sz="6" w:space="0" w:color="000000"/>
              <w:bottom w:val="nil"/>
              <w:right w:val="double" w:sz="12" w:space="0" w:color="auto"/>
            </w:tcBorders>
            <w:tcMar>
              <w:left w:w="115" w:type="dxa"/>
              <w:right w:w="115" w:type="dxa"/>
            </w:tcMar>
          </w:tcPr>
          <w:p w14:paraId="047137CB" w14:textId="77777777" w:rsidR="00B1746C" w:rsidRPr="006D50D8" w:rsidRDefault="00B1746C" w:rsidP="00654342">
            <w:pPr>
              <w:rPr>
                <w:b/>
                <w:bCs/>
              </w:rPr>
            </w:pPr>
            <w:r w:rsidRPr="006D50D8">
              <w:t>Significant failure to implement the emergency preparedness program during an actual event, including the failure to classify, notify, or augment onsite personnel</w:t>
            </w:r>
          </w:p>
        </w:tc>
      </w:tr>
      <w:tr w:rsidR="00B1746C" w:rsidRPr="006D50D8" w14:paraId="047137CF" w14:textId="77777777" w:rsidTr="00D4079A">
        <w:trPr>
          <w:cantSplit/>
          <w:trHeight w:val="720"/>
        </w:trPr>
        <w:tc>
          <w:tcPr>
            <w:tcW w:w="990" w:type="dxa"/>
            <w:tcBorders>
              <w:top w:val="single" w:sz="6" w:space="0" w:color="000000"/>
              <w:left w:val="double" w:sz="12" w:space="0" w:color="auto"/>
              <w:bottom w:val="nil"/>
              <w:right w:val="nil"/>
            </w:tcBorders>
            <w:tcMar>
              <w:left w:w="115" w:type="dxa"/>
              <w:right w:w="115" w:type="dxa"/>
            </w:tcMar>
          </w:tcPr>
          <w:p w14:paraId="047137CD" w14:textId="77777777" w:rsidR="00B1746C" w:rsidRPr="006D50D8" w:rsidRDefault="00B1746C" w:rsidP="00654342">
            <w:pPr>
              <w:jc w:val="center"/>
            </w:pPr>
          </w:p>
        </w:tc>
        <w:tc>
          <w:tcPr>
            <w:tcW w:w="8460" w:type="dxa"/>
            <w:tcBorders>
              <w:top w:val="single" w:sz="6" w:space="0" w:color="000000"/>
              <w:left w:val="single" w:sz="6" w:space="0" w:color="000000"/>
              <w:bottom w:val="nil"/>
              <w:right w:val="double" w:sz="12" w:space="0" w:color="auto"/>
            </w:tcBorders>
            <w:tcMar>
              <w:left w:w="115" w:type="dxa"/>
              <w:right w:w="115" w:type="dxa"/>
            </w:tcMar>
          </w:tcPr>
          <w:p w14:paraId="047137CE" w14:textId="77777777" w:rsidR="00B1746C" w:rsidRPr="006D50D8" w:rsidRDefault="00B1746C" w:rsidP="00654342">
            <w:r w:rsidRPr="006D50D8">
              <w:t>Remarks:</w:t>
            </w:r>
          </w:p>
        </w:tc>
      </w:tr>
      <w:tr w:rsidR="00B1746C" w:rsidRPr="006D50D8" w14:paraId="047137D2" w14:textId="77777777" w:rsidTr="00654342">
        <w:trPr>
          <w:cantSplit/>
          <w:trHeight w:val="415"/>
        </w:trPr>
        <w:tc>
          <w:tcPr>
            <w:tcW w:w="990" w:type="dxa"/>
            <w:tcBorders>
              <w:top w:val="single" w:sz="6" w:space="0" w:color="000000"/>
              <w:left w:val="double" w:sz="12" w:space="0" w:color="auto"/>
              <w:bottom w:val="nil"/>
              <w:right w:val="nil"/>
            </w:tcBorders>
            <w:tcMar>
              <w:left w:w="115" w:type="dxa"/>
              <w:right w:w="115" w:type="dxa"/>
            </w:tcMar>
          </w:tcPr>
          <w:p w14:paraId="047137D0" w14:textId="77777777" w:rsidR="00B1746C" w:rsidRPr="006D50D8" w:rsidRDefault="00B1746C" w:rsidP="00654342">
            <w:pPr>
              <w:jc w:val="center"/>
            </w:pPr>
          </w:p>
        </w:tc>
        <w:tc>
          <w:tcPr>
            <w:tcW w:w="8460" w:type="dxa"/>
            <w:tcBorders>
              <w:top w:val="single" w:sz="6" w:space="0" w:color="000000"/>
              <w:left w:val="single" w:sz="6" w:space="0" w:color="000000"/>
              <w:bottom w:val="nil"/>
              <w:right w:val="double" w:sz="12" w:space="0" w:color="auto"/>
            </w:tcBorders>
            <w:tcMar>
              <w:left w:w="115" w:type="dxa"/>
              <w:right w:w="115" w:type="dxa"/>
            </w:tcMar>
          </w:tcPr>
          <w:p w14:paraId="047137D1" w14:textId="77777777" w:rsidR="00B1746C" w:rsidRPr="006D50D8" w:rsidRDefault="00355815" w:rsidP="00654342">
            <w:r w:rsidRPr="00486F00">
              <w:rPr>
                <w:rStyle w:val="StyleBlack"/>
              </w:rPr>
              <w:t>Involved s</w:t>
            </w:r>
            <w:r w:rsidRPr="006D50D8">
              <w:t>ignificant deficiencies</w:t>
            </w:r>
            <w:r w:rsidRPr="00486F00">
              <w:rPr>
                <w:rStyle w:val="StyleBlack"/>
              </w:rPr>
              <w:t xml:space="preserve"> in operational performance which resulted in degrading, challenging, or disabling a safety system function or resulted in placing the plant in an unanalyzed condition </w:t>
            </w:r>
            <w:r w:rsidRPr="006D50D8">
              <w:t>for which available risk assessment methods do not provide an adequate or reasonable estimate of risk.</w:t>
            </w:r>
          </w:p>
        </w:tc>
      </w:tr>
      <w:tr w:rsidR="00B1746C" w:rsidRPr="006D50D8" w14:paraId="047137D5" w14:textId="77777777" w:rsidTr="00D4079A">
        <w:trPr>
          <w:cantSplit/>
          <w:trHeight w:val="720"/>
        </w:trPr>
        <w:tc>
          <w:tcPr>
            <w:tcW w:w="990" w:type="dxa"/>
            <w:tcBorders>
              <w:top w:val="single" w:sz="6" w:space="0" w:color="000000"/>
              <w:left w:val="double" w:sz="12" w:space="0" w:color="auto"/>
              <w:bottom w:val="double" w:sz="12" w:space="0" w:color="auto"/>
              <w:right w:val="nil"/>
            </w:tcBorders>
            <w:tcMar>
              <w:left w:w="115" w:type="dxa"/>
              <w:right w:w="115" w:type="dxa"/>
            </w:tcMar>
          </w:tcPr>
          <w:p w14:paraId="047137D3" w14:textId="77777777" w:rsidR="00B1746C" w:rsidRPr="006D50D8" w:rsidRDefault="00B1746C" w:rsidP="00654342">
            <w:pPr>
              <w:jc w:val="center"/>
            </w:pPr>
          </w:p>
        </w:tc>
        <w:tc>
          <w:tcPr>
            <w:tcW w:w="8460" w:type="dxa"/>
            <w:tcBorders>
              <w:top w:val="single" w:sz="6" w:space="0" w:color="000000"/>
              <w:left w:val="single" w:sz="6" w:space="0" w:color="000000"/>
              <w:bottom w:val="double" w:sz="12" w:space="0" w:color="auto"/>
              <w:right w:val="double" w:sz="12" w:space="0" w:color="auto"/>
            </w:tcBorders>
            <w:tcMar>
              <w:left w:w="115" w:type="dxa"/>
              <w:right w:w="115" w:type="dxa"/>
            </w:tcMar>
          </w:tcPr>
          <w:p w14:paraId="047137D4" w14:textId="77777777" w:rsidR="00B1746C" w:rsidRPr="006D50D8" w:rsidRDefault="00B1746C" w:rsidP="00654342">
            <w:r w:rsidRPr="006D50D8">
              <w:t>Remarks:</w:t>
            </w:r>
          </w:p>
        </w:tc>
      </w:tr>
    </w:tbl>
    <w:p w14:paraId="15E912D5" w14:textId="77777777" w:rsidR="00654342" w:rsidRDefault="00654342">
      <w:r>
        <w:br w:type="page"/>
      </w:r>
    </w:p>
    <w:tbl>
      <w:tblPr>
        <w:tblW w:w="9458" w:type="dxa"/>
        <w:tblInd w:w="52" w:type="dxa"/>
        <w:tblLayout w:type="fixed"/>
        <w:tblCellMar>
          <w:top w:w="115" w:type="dxa"/>
          <w:bottom w:w="115" w:type="dxa"/>
        </w:tblCellMar>
        <w:tblLook w:val="0000" w:firstRow="0" w:lastRow="0" w:firstColumn="0" w:lastColumn="0" w:noHBand="0" w:noVBand="0"/>
      </w:tblPr>
      <w:tblGrid>
        <w:gridCol w:w="991"/>
        <w:gridCol w:w="8467"/>
      </w:tblGrid>
      <w:tr w:rsidR="00DB0412" w:rsidRPr="006D50D8" w14:paraId="047137D8" w14:textId="77777777" w:rsidTr="00CC3354">
        <w:trPr>
          <w:cantSplit/>
        </w:trPr>
        <w:tc>
          <w:tcPr>
            <w:tcW w:w="9450" w:type="dxa"/>
            <w:gridSpan w:val="2"/>
            <w:tcBorders>
              <w:top w:val="double" w:sz="12" w:space="0" w:color="auto"/>
              <w:left w:val="double" w:sz="12" w:space="0" w:color="auto"/>
              <w:bottom w:val="nil"/>
              <w:right w:val="double" w:sz="12" w:space="0" w:color="auto"/>
            </w:tcBorders>
            <w:tcMar>
              <w:left w:w="115" w:type="dxa"/>
              <w:right w:w="115" w:type="dxa"/>
            </w:tcMar>
          </w:tcPr>
          <w:p w14:paraId="047137D7" w14:textId="2C280232" w:rsidR="00DB0412" w:rsidRPr="006D50D8" w:rsidRDefault="00DB0412" w:rsidP="00654342">
            <w:pPr>
              <w:jc w:val="center"/>
            </w:pPr>
            <w:r w:rsidRPr="006D50D8">
              <w:rPr>
                <w:b/>
                <w:bCs/>
              </w:rPr>
              <w:lastRenderedPageBreak/>
              <w:t>RADIATION SAFETY</w:t>
            </w:r>
          </w:p>
        </w:tc>
      </w:tr>
      <w:tr w:rsidR="00DB0412" w:rsidRPr="006D50D8" w14:paraId="047137DB" w14:textId="77777777" w:rsidTr="00CC3354">
        <w:trPr>
          <w:cantSplit/>
        </w:trPr>
        <w:tc>
          <w:tcPr>
            <w:tcW w:w="990" w:type="dxa"/>
            <w:tcBorders>
              <w:top w:val="single" w:sz="12" w:space="0" w:color="000000"/>
              <w:left w:val="double" w:sz="12" w:space="0" w:color="auto"/>
              <w:bottom w:val="nil"/>
              <w:right w:val="nil"/>
            </w:tcBorders>
            <w:tcMar>
              <w:left w:w="115" w:type="dxa"/>
              <w:right w:w="115" w:type="dxa"/>
            </w:tcMar>
          </w:tcPr>
          <w:p w14:paraId="047137D9" w14:textId="77777777" w:rsidR="00DB0412" w:rsidRPr="006D50D8" w:rsidRDefault="00DB0412" w:rsidP="00654342">
            <w:pPr>
              <w:jc w:val="center"/>
            </w:pPr>
            <w:r w:rsidRPr="006D50D8">
              <w:rPr>
                <w:b/>
                <w:bCs/>
              </w:rPr>
              <w:t>Y/N</w:t>
            </w:r>
          </w:p>
        </w:tc>
        <w:tc>
          <w:tcPr>
            <w:tcW w:w="8460" w:type="dxa"/>
            <w:tcBorders>
              <w:top w:val="single" w:sz="12" w:space="0" w:color="000000"/>
              <w:left w:val="single" w:sz="6" w:space="0" w:color="000000"/>
              <w:bottom w:val="nil"/>
              <w:right w:val="double" w:sz="12" w:space="0" w:color="auto"/>
            </w:tcBorders>
            <w:tcMar>
              <w:left w:w="115" w:type="dxa"/>
              <w:right w:w="115" w:type="dxa"/>
            </w:tcMar>
          </w:tcPr>
          <w:p w14:paraId="047137DA" w14:textId="77777777" w:rsidR="00DB0412" w:rsidRPr="006D50D8" w:rsidRDefault="00DB0412" w:rsidP="00654342">
            <w:pPr>
              <w:jc w:val="center"/>
            </w:pPr>
            <w:r w:rsidRPr="006D50D8">
              <w:rPr>
                <w:b/>
                <w:bCs/>
              </w:rPr>
              <w:t>IIT Deterministic Criteria</w:t>
            </w:r>
          </w:p>
        </w:tc>
      </w:tr>
      <w:tr w:rsidR="002E7A62" w:rsidRPr="006D50D8" w14:paraId="047137DE" w14:textId="77777777" w:rsidTr="00CC3354">
        <w:trPr>
          <w:cantSplit/>
        </w:trPr>
        <w:tc>
          <w:tcPr>
            <w:tcW w:w="990" w:type="dxa"/>
            <w:vMerge w:val="restart"/>
            <w:tcBorders>
              <w:top w:val="single" w:sz="6" w:space="0" w:color="000000"/>
              <w:left w:val="double" w:sz="12" w:space="0" w:color="auto"/>
              <w:right w:val="nil"/>
            </w:tcBorders>
            <w:tcMar>
              <w:left w:w="115" w:type="dxa"/>
              <w:right w:w="115" w:type="dxa"/>
            </w:tcMar>
          </w:tcPr>
          <w:p w14:paraId="047137DC" w14:textId="77777777" w:rsidR="002E7A62" w:rsidRPr="006D50D8" w:rsidRDefault="002E7A62" w:rsidP="00654342">
            <w:pPr>
              <w:jc w:val="center"/>
            </w:pPr>
          </w:p>
        </w:tc>
        <w:tc>
          <w:tcPr>
            <w:tcW w:w="8460" w:type="dxa"/>
            <w:tcBorders>
              <w:top w:val="single" w:sz="6" w:space="0" w:color="000000"/>
              <w:left w:val="single" w:sz="6" w:space="0" w:color="000000"/>
              <w:bottom w:val="nil"/>
              <w:right w:val="double" w:sz="12" w:space="0" w:color="auto"/>
            </w:tcBorders>
            <w:tcMar>
              <w:left w:w="115" w:type="dxa"/>
              <w:right w:w="115" w:type="dxa"/>
            </w:tcMar>
          </w:tcPr>
          <w:p w14:paraId="047137DD" w14:textId="77777777" w:rsidR="002E7A62" w:rsidRPr="006D50D8" w:rsidRDefault="002E7A62" w:rsidP="00654342">
            <w:r w:rsidRPr="006D50D8">
              <w:t xml:space="preserve">Led to a significant radiological release (levels of radiation or concentrations of radioactive material </w:t>
            </w:r>
            <w:proofErr w:type="gramStart"/>
            <w:r w:rsidRPr="006D50D8">
              <w:t>in excess of</w:t>
            </w:r>
            <w:proofErr w:type="gramEnd"/>
            <w:r w:rsidRPr="006D50D8">
              <w:t xml:space="preserve"> 10 times any applicable limit in the license or 10 times the concentrations specified in 10 CFR Part 20, Appendix B, Table 2, when averaged over a year) of byproduct, source, or special nuclear material to unrestricted areas</w:t>
            </w:r>
          </w:p>
        </w:tc>
      </w:tr>
      <w:tr w:rsidR="002E7A62" w:rsidRPr="006D50D8" w14:paraId="047137E1" w14:textId="77777777" w:rsidTr="00CC3354">
        <w:trPr>
          <w:cantSplit/>
        </w:trPr>
        <w:tc>
          <w:tcPr>
            <w:tcW w:w="990" w:type="dxa"/>
            <w:vMerge/>
            <w:tcBorders>
              <w:left w:val="double" w:sz="12" w:space="0" w:color="auto"/>
              <w:bottom w:val="single" w:sz="6" w:space="0" w:color="000000"/>
              <w:right w:val="nil"/>
            </w:tcBorders>
            <w:tcMar>
              <w:left w:w="115" w:type="dxa"/>
              <w:right w:w="115" w:type="dxa"/>
            </w:tcMar>
          </w:tcPr>
          <w:p w14:paraId="047137DF" w14:textId="77777777" w:rsidR="002E7A62" w:rsidRPr="006D50D8" w:rsidRDefault="002E7A62" w:rsidP="00654342"/>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E0" w14:textId="77777777" w:rsidR="002E7A62" w:rsidRPr="006D50D8" w:rsidRDefault="002E7A62" w:rsidP="00654342">
            <w:r w:rsidRPr="006D50D8">
              <w:t>Remarks:</w:t>
            </w:r>
          </w:p>
        </w:tc>
      </w:tr>
      <w:tr w:rsidR="00DB0412" w:rsidRPr="006D50D8" w14:paraId="047137E4" w14:textId="77777777" w:rsidTr="00CC3354">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7E2"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E3" w14:textId="3B8CE1EA" w:rsidR="00DB0412" w:rsidRPr="006D50D8" w:rsidRDefault="00DB0412" w:rsidP="00654342">
            <w:r w:rsidRPr="006D50D8">
              <w:t>Led to a significant occupational exposure or significant exposure to a member of the public.</w:t>
            </w:r>
            <w:r w:rsidR="00867053">
              <w:t xml:space="preserve"> </w:t>
            </w:r>
            <w:r w:rsidRPr="006D50D8">
              <w:t>In both cases, “significant” is defined as five times the applicable regulatory limit (except for shallow-dose equivalent to the skin or extremities from discrete radioactive particles)</w:t>
            </w:r>
          </w:p>
        </w:tc>
      </w:tr>
      <w:tr w:rsidR="00DB0412" w:rsidRPr="006D50D8" w14:paraId="047137E7" w14:textId="77777777" w:rsidTr="00CC3354">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7E5"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E6" w14:textId="77777777" w:rsidR="00DB0412" w:rsidRPr="006D50D8" w:rsidRDefault="00DB0412" w:rsidP="00654342">
            <w:r w:rsidRPr="006D50D8">
              <w:t>Remarks:</w:t>
            </w:r>
          </w:p>
        </w:tc>
      </w:tr>
      <w:tr w:rsidR="002E7A62" w:rsidRPr="006D50D8" w14:paraId="047137EA" w14:textId="77777777" w:rsidTr="00CC3354">
        <w:trPr>
          <w:cantSplit/>
        </w:trPr>
        <w:tc>
          <w:tcPr>
            <w:tcW w:w="990" w:type="dxa"/>
            <w:vMerge w:val="restart"/>
            <w:tcBorders>
              <w:top w:val="single" w:sz="6" w:space="0" w:color="000000"/>
              <w:left w:val="double" w:sz="12" w:space="0" w:color="auto"/>
              <w:right w:val="nil"/>
            </w:tcBorders>
            <w:tcMar>
              <w:left w:w="115" w:type="dxa"/>
              <w:right w:w="115" w:type="dxa"/>
            </w:tcMar>
          </w:tcPr>
          <w:p w14:paraId="047137E8" w14:textId="77777777" w:rsidR="002E7A62" w:rsidRPr="006D50D8" w:rsidRDefault="002E7A6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E9" w14:textId="77777777" w:rsidR="002E7A62" w:rsidRPr="006D50D8" w:rsidRDefault="002E7A62" w:rsidP="00654342">
            <w:r w:rsidRPr="006D50D8">
              <w:t>Involved the deliberate misuse of byproduct, source, or special nuclear material from its intended or authorized use, which resulted in the exposure of a significant number of individuals</w:t>
            </w:r>
          </w:p>
        </w:tc>
      </w:tr>
      <w:tr w:rsidR="002E7A62" w:rsidRPr="006D50D8" w14:paraId="047137ED" w14:textId="77777777" w:rsidTr="00CC3354">
        <w:trPr>
          <w:cantSplit/>
        </w:trPr>
        <w:tc>
          <w:tcPr>
            <w:tcW w:w="990" w:type="dxa"/>
            <w:vMerge/>
            <w:tcBorders>
              <w:left w:val="double" w:sz="12" w:space="0" w:color="auto"/>
              <w:bottom w:val="single" w:sz="6" w:space="0" w:color="000000"/>
              <w:right w:val="nil"/>
            </w:tcBorders>
            <w:tcMar>
              <w:left w:w="115" w:type="dxa"/>
              <w:right w:w="115" w:type="dxa"/>
            </w:tcMar>
          </w:tcPr>
          <w:p w14:paraId="047137EB" w14:textId="77777777" w:rsidR="002E7A62" w:rsidRPr="006D50D8" w:rsidRDefault="002E7A6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EC" w14:textId="77777777" w:rsidR="002E7A62" w:rsidRPr="006D50D8" w:rsidRDefault="002E7A62" w:rsidP="00654342">
            <w:r w:rsidRPr="006D50D8">
              <w:t>Remarks:</w:t>
            </w:r>
          </w:p>
        </w:tc>
      </w:tr>
      <w:tr w:rsidR="00DB0412" w:rsidRPr="006D50D8" w14:paraId="047137F0" w14:textId="77777777" w:rsidTr="00CC3354">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7EE"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EF" w14:textId="77777777" w:rsidR="00DB0412" w:rsidRPr="006D50D8" w:rsidRDefault="00DB0412" w:rsidP="00654342">
            <w:r w:rsidRPr="006D50D8">
              <w:t xml:space="preserve">Involved byproduct, source, or special nuclear material, which may have resulted in a fatality </w:t>
            </w:r>
          </w:p>
        </w:tc>
      </w:tr>
      <w:tr w:rsidR="00DB0412" w:rsidRPr="006D50D8" w14:paraId="047137F3" w14:textId="77777777" w:rsidTr="00CC3354">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7F1"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F2" w14:textId="77777777" w:rsidR="00DB0412" w:rsidRPr="006D50D8" w:rsidRDefault="00DB0412" w:rsidP="00654342">
            <w:r w:rsidRPr="006D50D8">
              <w:t>Remarks:</w:t>
            </w:r>
          </w:p>
        </w:tc>
      </w:tr>
      <w:tr w:rsidR="00DB0412" w:rsidRPr="006D50D8" w14:paraId="047137F6" w14:textId="77777777" w:rsidTr="00CC3354">
        <w:trPr>
          <w:cantSplit/>
          <w:trHeight w:val="968"/>
        </w:trPr>
        <w:tc>
          <w:tcPr>
            <w:tcW w:w="990" w:type="dxa"/>
            <w:vMerge w:val="restart"/>
            <w:tcBorders>
              <w:top w:val="single" w:sz="6" w:space="0" w:color="000000"/>
              <w:left w:val="double" w:sz="12" w:space="0" w:color="auto"/>
              <w:bottom w:val="single" w:sz="12" w:space="0" w:color="000000"/>
              <w:right w:val="nil"/>
            </w:tcBorders>
            <w:tcMar>
              <w:left w:w="115" w:type="dxa"/>
              <w:right w:w="115" w:type="dxa"/>
            </w:tcMar>
          </w:tcPr>
          <w:p w14:paraId="047137F4"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F5" w14:textId="77777777" w:rsidR="00DB0412" w:rsidRPr="006D50D8" w:rsidRDefault="00DB0412" w:rsidP="00654342">
            <w:r w:rsidRPr="006D50D8">
              <w:t xml:space="preserve">Involved circumstances sufficiently complex, unique, or not </w:t>
            </w:r>
            <w:proofErr w:type="gramStart"/>
            <w:r w:rsidRPr="006D50D8">
              <w:t>well enough</w:t>
            </w:r>
            <w:proofErr w:type="gramEnd"/>
            <w:r w:rsidRPr="006D50D8">
              <w:t xml:space="preserve"> understood, or involved safeguards concerns, or involved characteristics the investigation of which would best serve the needs and interests of the Commission</w:t>
            </w:r>
          </w:p>
        </w:tc>
      </w:tr>
      <w:tr w:rsidR="00DB0412" w:rsidRPr="006D50D8" w14:paraId="047137F9" w14:textId="77777777" w:rsidTr="00CC3354">
        <w:trPr>
          <w:cantSplit/>
        </w:trPr>
        <w:tc>
          <w:tcPr>
            <w:tcW w:w="990" w:type="dxa"/>
            <w:vMerge/>
            <w:tcBorders>
              <w:top w:val="single" w:sz="6" w:space="0" w:color="000000"/>
              <w:left w:val="double" w:sz="12" w:space="0" w:color="auto"/>
              <w:bottom w:val="single" w:sz="12" w:space="0" w:color="000000"/>
              <w:right w:val="nil"/>
            </w:tcBorders>
            <w:tcMar>
              <w:left w:w="115" w:type="dxa"/>
              <w:right w:w="115" w:type="dxa"/>
            </w:tcMar>
          </w:tcPr>
          <w:p w14:paraId="047137F7" w14:textId="77777777" w:rsidR="00DB0412" w:rsidRPr="006D50D8" w:rsidRDefault="00DB0412" w:rsidP="00654342"/>
        </w:tc>
        <w:tc>
          <w:tcPr>
            <w:tcW w:w="8460" w:type="dxa"/>
            <w:tcBorders>
              <w:top w:val="single" w:sz="6" w:space="0" w:color="000000"/>
              <w:left w:val="single" w:sz="6" w:space="0" w:color="000000"/>
              <w:bottom w:val="single" w:sz="12" w:space="0" w:color="000000"/>
              <w:right w:val="double" w:sz="12" w:space="0" w:color="auto"/>
            </w:tcBorders>
            <w:tcMar>
              <w:left w:w="115" w:type="dxa"/>
              <w:right w:w="115" w:type="dxa"/>
            </w:tcMar>
          </w:tcPr>
          <w:p w14:paraId="047137F8" w14:textId="77777777" w:rsidR="00DB0412" w:rsidRPr="006D50D8" w:rsidRDefault="00DB0412" w:rsidP="00654342">
            <w:r w:rsidRPr="006D50D8">
              <w:t>Remarks:</w:t>
            </w:r>
          </w:p>
        </w:tc>
      </w:tr>
      <w:tr w:rsidR="00DB0412" w:rsidRPr="006D50D8" w14:paraId="047137FC" w14:textId="77777777" w:rsidTr="00CC3354">
        <w:trPr>
          <w:cantSplit/>
        </w:trPr>
        <w:tc>
          <w:tcPr>
            <w:tcW w:w="990" w:type="dxa"/>
            <w:tcBorders>
              <w:top w:val="single" w:sz="12" w:space="0" w:color="000000"/>
              <w:left w:val="double" w:sz="12" w:space="0" w:color="auto"/>
              <w:bottom w:val="single" w:sz="6" w:space="0" w:color="000000"/>
              <w:right w:val="nil"/>
            </w:tcBorders>
            <w:tcMar>
              <w:left w:w="115" w:type="dxa"/>
              <w:right w:w="115" w:type="dxa"/>
            </w:tcMar>
          </w:tcPr>
          <w:p w14:paraId="047137FA" w14:textId="77777777" w:rsidR="00DB0412" w:rsidRPr="006D50D8" w:rsidRDefault="00DB0412" w:rsidP="00654342">
            <w:pPr>
              <w:jc w:val="center"/>
            </w:pPr>
            <w:r w:rsidRPr="006D50D8">
              <w:rPr>
                <w:b/>
              </w:rPr>
              <w:t>Y/N</w:t>
            </w:r>
          </w:p>
        </w:tc>
        <w:tc>
          <w:tcPr>
            <w:tcW w:w="8460" w:type="dxa"/>
            <w:tcBorders>
              <w:top w:val="single" w:sz="12" w:space="0" w:color="000000"/>
              <w:left w:val="single" w:sz="6" w:space="0" w:color="000000"/>
              <w:bottom w:val="single" w:sz="6" w:space="0" w:color="000000"/>
              <w:right w:val="double" w:sz="12" w:space="0" w:color="auto"/>
            </w:tcBorders>
            <w:tcMar>
              <w:left w:w="115" w:type="dxa"/>
              <w:right w:w="115" w:type="dxa"/>
            </w:tcMar>
          </w:tcPr>
          <w:p w14:paraId="047137FB" w14:textId="77777777" w:rsidR="00DB0412" w:rsidRPr="006D50D8" w:rsidRDefault="00DB0412" w:rsidP="00654342">
            <w:pPr>
              <w:jc w:val="center"/>
            </w:pPr>
            <w:r w:rsidRPr="006D50D8">
              <w:rPr>
                <w:b/>
              </w:rPr>
              <w:t>AIT Deterministic Criteria</w:t>
            </w:r>
          </w:p>
        </w:tc>
      </w:tr>
      <w:tr w:rsidR="00DB0412" w:rsidRPr="006D50D8" w14:paraId="047137FF" w14:textId="77777777" w:rsidTr="00CC3354">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7FD"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7FE" w14:textId="77777777" w:rsidR="00DB0412" w:rsidRPr="006D50D8" w:rsidRDefault="00DB0412" w:rsidP="00654342">
            <w:r w:rsidRPr="006D50D8">
              <w:t xml:space="preserve">Led to a radiological release of byproduct, source, or special nuclear material to unrestricted areas that resulted in occupational exposure or exposure to a member of the public </w:t>
            </w:r>
            <w:proofErr w:type="gramStart"/>
            <w:r w:rsidRPr="006D50D8">
              <w:t>in excess of</w:t>
            </w:r>
            <w:proofErr w:type="gramEnd"/>
            <w:r w:rsidRPr="006D50D8">
              <w:t xml:space="preserve"> the applicable regulatory limit (except for shallow-dose equivalent to the skin or extremities from discrete radioactive particles)</w:t>
            </w:r>
          </w:p>
        </w:tc>
      </w:tr>
      <w:tr w:rsidR="00DB0412" w:rsidRPr="006D50D8" w14:paraId="04713802" w14:textId="77777777" w:rsidTr="00CC3354">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00"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01" w14:textId="77777777" w:rsidR="00DB0412" w:rsidRPr="006D50D8" w:rsidRDefault="00DB0412" w:rsidP="00654342">
            <w:r w:rsidRPr="006D50D8">
              <w:t xml:space="preserve">Remarks: </w:t>
            </w:r>
          </w:p>
        </w:tc>
      </w:tr>
      <w:tr w:rsidR="00DB0412" w:rsidRPr="006D50D8" w14:paraId="04713805" w14:textId="77777777" w:rsidTr="00CC3354">
        <w:trPr>
          <w:cantSplit/>
        </w:trPr>
        <w:tc>
          <w:tcPr>
            <w:tcW w:w="990" w:type="dxa"/>
            <w:vMerge w:val="restart"/>
            <w:tcBorders>
              <w:top w:val="single" w:sz="6" w:space="0" w:color="000000"/>
              <w:left w:val="double" w:sz="12" w:space="0" w:color="auto"/>
              <w:bottom w:val="single" w:sz="6" w:space="0" w:color="000000"/>
              <w:right w:val="nil"/>
            </w:tcBorders>
            <w:shd w:val="clear" w:color="auto" w:fill="auto"/>
            <w:tcMar>
              <w:left w:w="115" w:type="dxa"/>
              <w:right w:w="115" w:type="dxa"/>
            </w:tcMar>
          </w:tcPr>
          <w:p w14:paraId="04713803" w14:textId="77777777" w:rsidR="00DB0412" w:rsidRPr="006D50D8" w:rsidRDefault="00DB0412" w:rsidP="00654342">
            <w:pPr>
              <w:keepNext/>
              <w:keepLines/>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04" w14:textId="77777777" w:rsidR="00DB0412" w:rsidRPr="006D50D8" w:rsidRDefault="00DB0412" w:rsidP="00654342">
            <w:pPr>
              <w:keepNext/>
              <w:keepLines/>
            </w:pPr>
            <w:r w:rsidRPr="006D50D8">
              <w:t xml:space="preserve">Involved the deliberate misuse of byproduct, source, or special nuclear material from its intended or authorized use and had the potential to cause an exposure of greater than 5 </w:t>
            </w:r>
            <w:proofErr w:type="gramStart"/>
            <w:r w:rsidRPr="006D50D8">
              <w:t>rem</w:t>
            </w:r>
            <w:proofErr w:type="gramEnd"/>
            <w:r w:rsidRPr="006D50D8">
              <w:t xml:space="preserve"> to an individual or 500 mrem to an embryo or fetus</w:t>
            </w:r>
          </w:p>
        </w:tc>
      </w:tr>
      <w:tr w:rsidR="00DB0412" w:rsidRPr="006D50D8" w14:paraId="04713808" w14:textId="77777777" w:rsidTr="00CC3354">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06"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07" w14:textId="77777777" w:rsidR="00DB0412" w:rsidRPr="006D50D8" w:rsidRDefault="00DB0412" w:rsidP="00654342">
            <w:r w:rsidRPr="006D50D8">
              <w:t>Remarks:</w:t>
            </w:r>
          </w:p>
        </w:tc>
      </w:tr>
      <w:tr w:rsidR="002A0170" w:rsidRPr="006D50D8" w14:paraId="0471380B" w14:textId="77777777" w:rsidTr="00CC3354">
        <w:trPr>
          <w:cantSplit/>
        </w:trPr>
        <w:tc>
          <w:tcPr>
            <w:tcW w:w="990" w:type="dxa"/>
            <w:vMerge w:val="restart"/>
            <w:tcBorders>
              <w:top w:val="single" w:sz="6" w:space="0" w:color="000000"/>
              <w:left w:val="double" w:sz="12" w:space="0" w:color="auto"/>
              <w:bottom w:val="single" w:sz="6" w:space="0" w:color="000000"/>
              <w:right w:val="nil"/>
            </w:tcBorders>
            <w:shd w:val="clear" w:color="auto" w:fill="auto"/>
            <w:tcMar>
              <w:left w:w="115" w:type="dxa"/>
              <w:right w:w="115" w:type="dxa"/>
            </w:tcMar>
          </w:tcPr>
          <w:p w14:paraId="04713809" w14:textId="77777777" w:rsidR="002A0170" w:rsidRPr="006D50D8" w:rsidRDefault="002A0170"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0A" w14:textId="77777777" w:rsidR="002A0170" w:rsidRPr="006D50D8" w:rsidRDefault="002A0170" w:rsidP="00654342">
            <w:r w:rsidRPr="006D50D8">
              <w:t>Involved the failure of radioactive material packaging that resulted in external radiation levels exceeding 10 rads/</w:t>
            </w:r>
            <w:proofErr w:type="spellStart"/>
            <w:r w:rsidRPr="006D50D8">
              <w:t>hr</w:t>
            </w:r>
            <w:proofErr w:type="spellEnd"/>
            <w:r w:rsidRPr="006D50D8">
              <w:t xml:space="preserve"> or contamination of the packaging exceeding 1000 times the applicable limits specified in 10 CFR 71.87</w:t>
            </w:r>
          </w:p>
        </w:tc>
      </w:tr>
      <w:tr w:rsidR="002A0170" w:rsidRPr="006D50D8" w14:paraId="0471380E" w14:textId="77777777" w:rsidTr="00CC3354">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0C" w14:textId="77777777" w:rsidR="002A0170" w:rsidRPr="006D50D8" w:rsidRDefault="002A0170"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0D" w14:textId="77777777" w:rsidR="002A0170" w:rsidRPr="006D50D8" w:rsidRDefault="002A0170" w:rsidP="00654342">
            <w:r w:rsidRPr="006D50D8">
              <w:t>Remarks:</w:t>
            </w:r>
          </w:p>
        </w:tc>
      </w:tr>
      <w:tr w:rsidR="002A0170" w:rsidRPr="006D50D8" w14:paraId="04713811" w14:textId="77777777" w:rsidTr="00CC3354">
        <w:trPr>
          <w:cantSplit/>
        </w:trPr>
        <w:tc>
          <w:tcPr>
            <w:tcW w:w="990" w:type="dxa"/>
            <w:vMerge w:val="restart"/>
            <w:tcBorders>
              <w:top w:val="single" w:sz="6" w:space="0" w:color="000000"/>
              <w:left w:val="double" w:sz="12" w:space="0" w:color="auto"/>
              <w:bottom w:val="single" w:sz="6" w:space="0" w:color="000000"/>
              <w:right w:val="nil"/>
            </w:tcBorders>
            <w:shd w:val="clear" w:color="auto" w:fill="auto"/>
            <w:tcMar>
              <w:left w:w="115" w:type="dxa"/>
              <w:right w:w="115" w:type="dxa"/>
            </w:tcMar>
          </w:tcPr>
          <w:p w14:paraId="0471380F" w14:textId="77777777" w:rsidR="002A0170" w:rsidRPr="006D50D8" w:rsidRDefault="002A0170"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10" w14:textId="77777777" w:rsidR="002A0170" w:rsidRPr="006D50D8" w:rsidRDefault="002A0170" w:rsidP="00654342">
            <w:r w:rsidRPr="006D50D8">
              <w:t>Involved the failure of the dam for mill tailings with substantial release of tailings material and solution off site</w:t>
            </w:r>
          </w:p>
        </w:tc>
      </w:tr>
      <w:tr w:rsidR="002A0170" w:rsidRPr="006D50D8" w14:paraId="04713814" w14:textId="77777777" w:rsidTr="00CC3354">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12" w14:textId="77777777" w:rsidR="002A0170" w:rsidRPr="006D50D8" w:rsidRDefault="002A0170" w:rsidP="00654342"/>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13" w14:textId="77777777" w:rsidR="002A0170" w:rsidRPr="006D50D8" w:rsidRDefault="002A0170" w:rsidP="00654342">
            <w:r w:rsidRPr="006D50D8">
              <w:t>Remarks:</w:t>
            </w:r>
          </w:p>
        </w:tc>
      </w:tr>
      <w:tr w:rsidR="00DB0412" w:rsidRPr="006D50D8" w14:paraId="04713817" w14:textId="77777777" w:rsidTr="00CC3354">
        <w:trPr>
          <w:cantSplit/>
        </w:trPr>
        <w:tc>
          <w:tcPr>
            <w:tcW w:w="990" w:type="dxa"/>
            <w:tcBorders>
              <w:top w:val="single" w:sz="12" w:space="0" w:color="000000"/>
              <w:left w:val="double" w:sz="12" w:space="0" w:color="auto"/>
              <w:bottom w:val="single" w:sz="6" w:space="0" w:color="000000"/>
              <w:right w:val="nil"/>
            </w:tcBorders>
            <w:tcMar>
              <w:left w:w="115" w:type="dxa"/>
              <w:right w:w="115" w:type="dxa"/>
            </w:tcMar>
          </w:tcPr>
          <w:p w14:paraId="04713815" w14:textId="77777777" w:rsidR="00DB0412" w:rsidRPr="006D50D8" w:rsidRDefault="00DB0412" w:rsidP="00654342">
            <w:pPr>
              <w:jc w:val="center"/>
            </w:pPr>
            <w:r w:rsidRPr="006D50D8">
              <w:rPr>
                <w:b/>
                <w:bCs/>
              </w:rPr>
              <w:t>Y/N</w:t>
            </w:r>
          </w:p>
        </w:tc>
        <w:tc>
          <w:tcPr>
            <w:tcW w:w="8460" w:type="dxa"/>
            <w:tcBorders>
              <w:top w:val="single" w:sz="12" w:space="0" w:color="000000"/>
              <w:left w:val="single" w:sz="6" w:space="0" w:color="000000"/>
              <w:bottom w:val="single" w:sz="6" w:space="0" w:color="000000"/>
              <w:right w:val="double" w:sz="12" w:space="0" w:color="auto"/>
            </w:tcBorders>
            <w:tcMar>
              <w:left w:w="115" w:type="dxa"/>
              <w:right w:w="115" w:type="dxa"/>
            </w:tcMar>
          </w:tcPr>
          <w:p w14:paraId="04713816" w14:textId="77777777" w:rsidR="00DB0412" w:rsidRPr="006D50D8" w:rsidRDefault="00DB0412" w:rsidP="00654342">
            <w:pPr>
              <w:jc w:val="center"/>
            </w:pPr>
            <w:r w:rsidRPr="006D50D8">
              <w:rPr>
                <w:b/>
                <w:bCs/>
              </w:rPr>
              <w:t>SI Deterministic Criteria</w:t>
            </w:r>
          </w:p>
        </w:tc>
      </w:tr>
      <w:tr w:rsidR="00DB0412" w:rsidRPr="006D50D8" w14:paraId="0471381D" w14:textId="77777777" w:rsidTr="00CC3354">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818"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19" w14:textId="77777777" w:rsidR="00DB0412" w:rsidRPr="006D50D8" w:rsidRDefault="00DB0412" w:rsidP="00654342">
            <w:r w:rsidRPr="006D50D8">
              <w:t xml:space="preserve">May have led to an exposure </w:t>
            </w:r>
            <w:proofErr w:type="gramStart"/>
            <w:r w:rsidRPr="006D50D8">
              <w:t>in excess of</w:t>
            </w:r>
            <w:proofErr w:type="gramEnd"/>
            <w:r w:rsidRPr="006D50D8">
              <w:t xml:space="preserve"> the applicable regulatory limits, other than via the radiological release of byproduct, source, or special nuclear material to the unrestricted area; specifically</w:t>
            </w:r>
          </w:p>
          <w:p w14:paraId="0471381A" w14:textId="77777777" w:rsidR="00DB0412" w:rsidRPr="006D50D8" w:rsidRDefault="00DB0412" w:rsidP="001B1DA1">
            <w:pPr>
              <w:pStyle w:val="ListBullet"/>
            </w:pPr>
            <w:r w:rsidRPr="006D50D8">
              <w:t xml:space="preserve">occupational exposure </w:t>
            </w:r>
            <w:proofErr w:type="gramStart"/>
            <w:r w:rsidRPr="006D50D8">
              <w:t>in excess of</w:t>
            </w:r>
            <w:proofErr w:type="gramEnd"/>
            <w:r w:rsidRPr="006D50D8">
              <w:t xml:space="preserve"> the regulatory limits in 10 CFR 20.1201</w:t>
            </w:r>
          </w:p>
          <w:p w14:paraId="0471381B" w14:textId="77777777" w:rsidR="00DB0412" w:rsidRPr="006D50D8" w:rsidRDefault="00DB0412" w:rsidP="00C202F3">
            <w:pPr>
              <w:pStyle w:val="ListBullet"/>
            </w:pPr>
            <w:r w:rsidRPr="006D50D8">
              <w:t xml:space="preserve">exposure to an embryo/fetus </w:t>
            </w:r>
            <w:proofErr w:type="gramStart"/>
            <w:r w:rsidRPr="006D50D8">
              <w:t>in excess of</w:t>
            </w:r>
            <w:proofErr w:type="gramEnd"/>
            <w:r w:rsidRPr="006D50D8">
              <w:t xml:space="preserve"> the regulatory limits in 10 CFR 20.1208</w:t>
            </w:r>
          </w:p>
          <w:p w14:paraId="0471381C" w14:textId="77777777" w:rsidR="00DB0412" w:rsidRPr="006D50D8" w:rsidRDefault="00DB0412" w:rsidP="00C81F84">
            <w:pPr>
              <w:pStyle w:val="ListBullet"/>
            </w:pPr>
            <w:r w:rsidRPr="006D50D8">
              <w:t xml:space="preserve">exposure to a member of the public </w:t>
            </w:r>
            <w:proofErr w:type="gramStart"/>
            <w:r w:rsidRPr="006D50D8">
              <w:t>in excess of</w:t>
            </w:r>
            <w:proofErr w:type="gramEnd"/>
            <w:r w:rsidRPr="006D50D8">
              <w:t xml:space="preserve"> the regulatory limits in 10 CFR 20.1301</w:t>
            </w:r>
          </w:p>
        </w:tc>
      </w:tr>
      <w:tr w:rsidR="00DB0412" w:rsidRPr="006D50D8" w14:paraId="04713820" w14:textId="77777777" w:rsidTr="00CC3354">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1E"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1F" w14:textId="77777777" w:rsidR="00DB0412" w:rsidRPr="006D50D8" w:rsidRDefault="00DB0412" w:rsidP="00654342">
            <w:r w:rsidRPr="006D50D8">
              <w:t>Remarks:</w:t>
            </w:r>
          </w:p>
        </w:tc>
      </w:tr>
      <w:tr w:rsidR="00DB0412" w:rsidRPr="006D50D8" w14:paraId="04713823" w14:textId="77777777" w:rsidTr="00CC3354">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821"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22" w14:textId="77777777" w:rsidR="00DB0412" w:rsidRPr="006D50D8" w:rsidRDefault="00DB0412" w:rsidP="00654342">
            <w:r w:rsidRPr="006D50D8">
              <w:t xml:space="preserve">May have led to an unplanned occupational exposure </w:t>
            </w:r>
            <w:proofErr w:type="gramStart"/>
            <w:r w:rsidRPr="006D50D8">
              <w:t>in excess of</w:t>
            </w:r>
            <w:proofErr w:type="gramEnd"/>
            <w:r w:rsidRPr="006D50D8">
              <w:t xml:space="preserve"> 40 percent of the applicable regulatory limit (excluding shallow-dose equivalent to the skin or extremities from discrete radioactive particles)</w:t>
            </w:r>
          </w:p>
        </w:tc>
      </w:tr>
      <w:tr w:rsidR="00DB0412" w:rsidRPr="006D50D8" w14:paraId="04713826" w14:textId="77777777" w:rsidTr="00CC3354">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24"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25" w14:textId="77777777" w:rsidR="00DB0412" w:rsidRPr="006D50D8" w:rsidRDefault="00DB0412" w:rsidP="00654342">
            <w:r w:rsidRPr="006D50D8">
              <w:t>Remarks:</w:t>
            </w:r>
          </w:p>
        </w:tc>
      </w:tr>
      <w:tr w:rsidR="002E7A62" w:rsidRPr="006D50D8" w14:paraId="04713829" w14:textId="77777777" w:rsidTr="00CC3354">
        <w:trPr>
          <w:cantSplit/>
        </w:trPr>
        <w:tc>
          <w:tcPr>
            <w:tcW w:w="990" w:type="dxa"/>
            <w:vMerge w:val="restart"/>
            <w:tcBorders>
              <w:top w:val="single" w:sz="6" w:space="0" w:color="000000"/>
              <w:left w:val="double" w:sz="12" w:space="0" w:color="auto"/>
              <w:right w:val="nil"/>
            </w:tcBorders>
            <w:tcMar>
              <w:left w:w="115" w:type="dxa"/>
              <w:right w:w="115" w:type="dxa"/>
            </w:tcMar>
          </w:tcPr>
          <w:p w14:paraId="04713827" w14:textId="77777777" w:rsidR="002E7A62" w:rsidRPr="006D50D8" w:rsidRDefault="002E7A6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28" w14:textId="77777777" w:rsidR="002E7A62" w:rsidRPr="006D50D8" w:rsidRDefault="002E7A62" w:rsidP="00654342">
            <w:r w:rsidRPr="006D50D8">
              <w:t xml:space="preserve">Led to unplanned changes in restricted area dose rates </w:t>
            </w:r>
            <w:proofErr w:type="gramStart"/>
            <w:r w:rsidRPr="006D50D8">
              <w:t>in excess of</w:t>
            </w:r>
            <w:proofErr w:type="gramEnd"/>
            <w:r w:rsidRPr="006D50D8">
              <w:t xml:space="preserve"> 20 rem per hour in an area where personnel were </w:t>
            </w:r>
            <w:proofErr w:type="gramStart"/>
            <w:r w:rsidRPr="006D50D8">
              <w:t>present</w:t>
            </w:r>
            <w:proofErr w:type="gramEnd"/>
            <w:r w:rsidRPr="006D50D8">
              <w:t xml:space="preserve"> or which is accessible to personnel</w:t>
            </w:r>
          </w:p>
        </w:tc>
      </w:tr>
      <w:tr w:rsidR="002E7A62" w:rsidRPr="006D50D8" w14:paraId="0471382C" w14:textId="77777777" w:rsidTr="00CC3354">
        <w:trPr>
          <w:cantSplit/>
        </w:trPr>
        <w:tc>
          <w:tcPr>
            <w:tcW w:w="990" w:type="dxa"/>
            <w:vMerge/>
            <w:tcBorders>
              <w:left w:val="double" w:sz="12" w:space="0" w:color="auto"/>
              <w:bottom w:val="single" w:sz="6" w:space="0" w:color="000000"/>
              <w:right w:val="nil"/>
            </w:tcBorders>
            <w:tcMar>
              <w:left w:w="115" w:type="dxa"/>
              <w:right w:w="115" w:type="dxa"/>
            </w:tcMar>
          </w:tcPr>
          <w:p w14:paraId="0471382A" w14:textId="77777777" w:rsidR="002E7A62" w:rsidRPr="006D50D8" w:rsidRDefault="002E7A6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2B" w14:textId="77777777" w:rsidR="002E7A62" w:rsidRPr="006D50D8" w:rsidRDefault="002E7A62" w:rsidP="00654342">
            <w:r w:rsidRPr="006D50D8">
              <w:t>Remarks:</w:t>
            </w:r>
          </w:p>
        </w:tc>
      </w:tr>
      <w:tr w:rsidR="002E7A62" w:rsidRPr="006D50D8" w14:paraId="0471382F" w14:textId="77777777" w:rsidTr="00CC3354">
        <w:trPr>
          <w:cantSplit/>
        </w:trPr>
        <w:tc>
          <w:tcPr>
            <w:tcW w:w="990" w:type="dxa"/>
            <w:vMerge w:val="restart"/>
            <w:tcBorders>
              <w:top w:val="single" w:sz="6" w:space="0" w:color="000000"/>
              <w:left w:val="double" w:sz="12" w:space="0" w:color="auto"/>
              <w:right w:val="nil"/>
            </w:tcBorders>
            <w:shd w:val="clear" w:color="auto" w:fill="auto"/>
            <w:tcMar>
              <w:left w:w="115" w:type="dxa"/>
              <w:right w:w="115" w:type="dxa"/>
            </w:tcMar>
          </w:tcPr>
          <w:p w14:paraId="0471382D" w14:textId="77777777" w:rsidR="002E7A62" w:rsidRPr="006D50D8" w:rsidRDefault="002E7A6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2E" w14:textId="77777777" w:rsidR="002E7A62" w:rsidRPr="006D50D8" w:rsidRDefault="002E7A62" w:rsidP="00654342">
            <w:r w:rsidRPr="006D50D8">
              <w:t xml:space="preserve">Led to unplanned changes in restricted area airborne radioactivity levels </w:t>
            </w:r>
            <w:proofErr w:type="gramStart"/>
            <w:r w:rsidRPr="006D50D8">
              <w:t>in excess of</w:t>
            </w:r>
            <w:proofErr w:type="gramEnd"/>
            <w:r w:rsidRPr="006D50D8">
              <w:t xml:space="preserve"> 500 DAC in an area where personnel were </w:t>
            </w:r>
            <w:proofErr w:type="gramStart"/>
            <w:r w:rsidRPr="006D50D8">
              <w:t>present</w:t>
            </w:r>
            <w:proofErr w:type="gramEnd"/>
            <w:r w:rsidRPr="006D50D8">
              <w:t xml:space="preserve"> or which is accessible to personnel and where the airborne radioactivity level was not promptly recognized and/or appropriate actions were not taken in a timely manner</w:t>
            </w:r>
          </w:p>
        </w:tc>
      </w:tr>
      <w:tr w:rsidR="002E7A62" w:rsidRPr="006D50D8" w14:paraId="04713832" w14:textId="77777777" w:rsidTr="00CC3354">
        <w:trPr>
          <w:cantSplit/>
        </w:trPr>
        <w:tc>
          <w:tcPr>
            <w:tcW w:w="990" w:type="dxa"/>
            <w:vMerge/>
            <w:tcBorders>
              <w:left w:val="double" w:sz="12" w:space="0" w:color="auto"/>
              <w:bottom w:val="single" w:sz="6" w:space="0" w:color="000000"/>
              <w:right w:val="nil"/>
            </w:tcBorders>
            <w:tcMar>
              <w:left w:w="115" w:type="dxa"/>
              <w:right w:w="115" w:type="dxa"/>
            </w:tcMar>
          </w:tcPr>
          <w:p w14:paraId="04713830" w14:textId="77777777" w:rsidR="002E7A62" w:rsidRPr="006D50D8" w:rsidRDefault="002E7A6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31" w14:textId="77777777" w:rsidR="002E7A62" w:rsidRPr="006D50D8" w:rsidRDefault="002E7A62" w:rsidP="00654342">
            <w:r w:rsidRPr="006D50D8">
              <w:t>Remarks:</w:t>
            </w:r>
          </w:p>
        </w:tc>
      </w:tr>
      <w:tr w:rsidR="007F53F5" w:rsidRPr="006D50D8" w14:paraId="04713839" w14:textId="77777777" w:rsidTr="00CC3354">
        <w:trPr>
          <w:cantSplit/>
        </w:trPr>
        <w:tc>
          <w:tcPr>
            <w:tcW w:w="990" w:type="dxa"/>
            <w:vMerge w:val="restart"/>
            <w:tcBorders>
              <w:top w:val="single" w:sz="4" w:space="0" w:color="auto"/>
              <w:left w:val="double" w:sz="12" w:space="0" w:color="auto"/>
              <w:bottom w:val="single" w:sz="6" w:space="0" w:color="000000"/>
              <w:right w:val="nil"/>
            </w:tcBorders>
            <w:shd w:val="clear" w:color="auto" w:fill="auto"/>
            <w:tcMar>
              <w:left w:w="115" w:type="dxa"/>
              <w:right w:w="115" w:type="dxa"/>
            </w:tcMar>
          </w:tcPr>
          <w:p w14:paraId="04713834" w14:textId="77777777" w:rsidR="007F53F5" w:rsidRPr="006D50D8" w:rsidRDefault="007F53F5"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35" w14:textId="77777777" w:rsidR="007F53F5" w:rsidRPr="006D50D8" w:rsidRDefault="007F53F5" w:rsidP="00654342">
            <w:r w:rsidRPr="006D50D8">
              <w:t>Led to an uncontrolled, unplanned, or abnormal release of radioactive material to the unrestricted area</w:t>
            </w:r>
          </w:p>
          <w:p w14:paraId="04713836" w14:textId="77777777" w:rsidR="007F53F5" w:rsidRPr="006D50D8" w:rsidRDefault="007F53F5" w:rsidP="00C81F84">
            <w:pPr>
              <w:pStyle w:val="ListBullet"/>
            </w:pPr>
            <w:r w:rsidRPr="006D50D8">
              <w:t>for which the extent of the offsite contamination is unknown; or,</w:t>
            </w:r>
          </w:p>
          <w:p w14:paraId="04713837" w14:textId="77777777" w:rsidR="007F53F5" w:rsidRPr="006D50D8" w:rsidRDefault="007F53F5" w:rsidP="00C81F84">
            <w:pPr>
              <w:pStyle w:val="ListBullet"/>
            </w:pPr>
            <w:r w:rsidRPr="006D50D8">
              <w:t xml:space="preserve">that may have resulted in a dose to a member of the public from loss of radioactive material control </w:t>
            </w:r>
            <w:proofErr w:type="gramStart"/>
            <w:r w:rsidRPr="006D50D8">
              <w:t>in excess of</w:t>
            </w:r>
            <w:proofErr w:type="gramEnd"/>
            <w:r w:rsidRPr="006D50D8">
              <w:t xml:space="preserve"> 25 mrem (10 CFR 20.1301(e)); or,</w:t>
            </w:r>
          </w:p>
          <w:p w14:paraId="04713838" w14:textId="77777777" w:rsidR="007F53F5" w:rsidRPr="006D50D8" w:rsidRDefault="007F53F5" w:rsidP="00C81F84">
            <w:pPr>
              <w:pStyle w:val="ListBullet"/>
            </w:pPr>
            <w:r w:rsidRPr="006D50D8">
              <w:t xml:space="preserve">that may have resulted in an exposure to a member of the public from effluents </w:t>
            </w:r>
            <w:proofErr w:type="gramStart"/>
            <w:r w:rsidRPr="006D50D8">
              <w:t>in excess of</w:t>
            </w:r>
            <w:proofErr w:type="gramEnd"/>
            <w:r w:rsidRPr="006D50D8">
              <w:t xml:space="preserve"> the ALARA guidelines contained in Appendix I to 10 CFR Part 50</w:t>
            </w:r>
          </w:p>
        </w:tc>
      </w:tr>
      <w:tr w:rsidR="007F53F5" w:rsidRPr="006D50D8" w14:paraId="0471383C" w14:textId="77777777" w:rsidTr="00CC3354">
        <w:trPr>
          <w:cantSplit/>
        </w:trPr>
        <w:tc>
          <w:tcPr>
            <w:tcW w:w="990" w:type="dxa"/>
            <w:vMerge/>
            <w:tcBorders>
              <w:left w:val="double" w:sz="12" w:space="0" w:color="auto"/>
              <w:bottom w:val="single" w:sz="6" w:space="0" w:color="000000"/>
              <w:right w:val="nil"/>
            </w:tcBorders>
            <w:tcMar>
              <w:left w:w="115" w:type="dxa"/>
              <w:right w:w="115" w:type="dxa"/>
            </w:tcMar>
          </w:tcPr>
          <w:p w14:paraId="0471383A" w14:textId="77777777" w:rsidR="007F53F5" w:rsidRPr="006D50D8" w:rsidRDefault="007F53F5" w:rsidP="00654342"/>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3B" w14:textId="77777777" w:rsidR="007F53F5" w:rsidRPr="006D50D8" w:rsidRDefault="007F53F5" w:rsidP="00654342">
            <w:r w:rsidRPr="006D50D8">
              <w:t>Remarks:</w:t>
            </w:r>
          </w:p>
        </w:tc>
      </w:tr>
      <w:tr w:rsidR="002E7A62" w:rsidRPr="006D50D8" w14:paraId="0471383F" w14:textId="77777777" w:rsidTr="00CC3354">
        <w:trPr>
          <w:cantSplit/>
        </w:trPr>
        <w:tc>
          <w:tcPr>
            <w:tcW w:w="990" w:type="dxa"/>
            <w:vMerge w:val="restart"/>
            <w:tcBorders>
              <w:top w:val="single" w:sz="6" w:space="0" w:color="000000"/>
              <w:left w:val="double" w:sz="12" w:space="0" w:color="auto"/>
              <w:right w:val="nil"/>
            </w:tcBorders>
            <w:tcMar>
              <w:left w:w="115" w:type="dxa"/>
              <w:right w:w="115" w:type="dxa"/>
            </w:tcMar>
          </w:tcPr>
          <w:p w14:paraId="0471383D" w14:textId="77777777" w:rsidR="002E7A62" w:rsidRPr="006D50D8" w:rsidRDefault="002E7A6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3E" w14:textId="77777777" w:rsidR="002E7A62" w:rsidRPr="006D50D8" w:rsidRDefault="002E7A62" w:rsidP="00654342">
            <w:r w:rsidRPr="006D50D8">
              <w:t xml:space="preserve">Led to a large (typically greater than 100,000 gallons), unplanned release of radioactive liquid inside the restricted area that has the potential for </w:t>
            </w:r>
            <w:proofErr w:type="gramStart"/>
            <w:r w:rsidRPr="006D50D8">
              <w:t>ground-water</w:t>
            </w:r>
            <w:proofErr w:type="gramEnd"/>
            <w:r w:rsidRPr="006D50D8">
              <w:t>, or offsite, contamination</w:t>
            </w:r>
          </w:p>
        </w:tc>
      </w:tr>
      <w:tr w:rsidR="002E7A62" w:rsidRPr="006D50D8" w14:paraId="04713842" w14:textId="77777777" w:rsidTr="00CC3354">
        <w:trPr>
          <w:cantSplit/>
        </w:trPr>
        <w:tc>
          <w:tcPr>
            <w:tcW w:w="990" w:type="dxa"/>
            <w:vMerge/>
            <w:tcBorders>
              <w:left w:val="double" w:sz="12" w:space="0" w:color="auto"/>
              <w:bottom w:val="single" w:sz="6" w:space="0" w:color="000000"/>
              <w:right w:val="nil"/>
            </w:tcBorders>
            <w:tcMar>
              <w:left w:w="115" w:type="dxa"/>
              <w:right w:w="115" w:type="dxa"/>
            </w:tcMar>
          </w:tcPr>
          <w:p w14:paraId="04713840" w14:textId="77777777" w:rsidR="002E7A62" w:rsidRPr="006D50D8" w:rsidRDefault="002E7A6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41" w14:textId="77777777" w:rsidR="002E7A62" w:rsidRPr="006D50D8" w:rsidRDefault="002E7A62" w:rsidP="00654342">
            <w:r w:rsidRPr="006D50D8">
              <w:t>Remarks:</w:t>
            </w:r>
          </w:p>
        </w:tc>
      </w:tr>
      <w:tr w:rsidR="00DB0412" w:rsidRPr="006D50D8" w14:paraId="04713845" w14:textId="77777777" w:rsidTr="00CC3354">
        <w:trPr>
          <w:cantSplit/>
        </w:trPr>
        <w:tc>
          <w:tcPr>
            <w:tcW w:w="990" w:type="dxa"/>
            <w:vMerge w:val="restart"/>
            <w:tcBorders>
              <w:top w:val="single" w:sz="6" w:space="0" w:color="000000"/>
              <w:left w:val="double" w:sz="12" w:space="0" w:color="auto"/>
              <w:bottom w:val="single" w:sz="12" w:space="0" w:color="000000"/>
              <w:right w:val="nil"/>
            </w:tcBorders>
            <w:tcMar>
              <w:left w:w="115" w:type="dxa"/>
              <w:right w:w="115" w:type="dxa"/>
            </w:tcMar>
          </w:tcPr>
          <w:p w14:paraId="04713843" w14:textId="77777777" w:rsidR="00DB0412" w:rsidRPr="006D50D8" w:rsidRDefault="00DB0412" w:rsidP="00654342">
            <w:pPr>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44" w14:textId="77777777" w:rsidR="00DB0412" w:rsidRPr="006D50D8" w:rsidRDefault="00DB0412" w:rsidP="00654342">
            <w:r w:rsidRPr="006D50D8">
              <w:t>Involved the failure of radioactive material packaging that resulted in external radiation levels exceeding 5 times the accessible area dose rate limits specified in 10 CFR Part 71, or 50 times the contamination limits specified in 49 CFR Part 173</w:t>
            </w:r>
          </w:p>
        </w:tc>
      </w:tr>
      <w:tr w:rsidR="00DB0412" w:rsidRPr="006D50D8" w14:paraId="04713848" w14:textId="77777777" w:rsidTr="00CC3354">
        <w:trPr>
          <w:cantSplit/>
        </w:trPr>
        <w:tc>
          <w:tcPr>
            <w:tcW w:w="990" w:type="dxa"/>
            <w:vMerge/>
            <w:tcBorders>
              <w:top w:val="single" w:sz="6" w:space="0" w:color="000000"/>
              <w:left w:val="double" w:sz="12" w:space="0" w:color="auto"/>
              <w:bottom w:val="single" w:sz="4" w:space="0" w:color="auto"/>
              <w:right w:val="nil"/>
            </w:tcBorders>
            <w:tcMar>
              <w:left w:w="115" w:type="dxa"/>
              <w:right w:w="115" w:type="dxa"/>
            </w:tcMar>
          </w:tcPr>
          <w:p w14:paraId="04713846" w14:textId="77777777" w:rsidR="00DB0412" w:rsidRPr="006D50D8" w:rsidRDefault="00DB0412" w:rsidP="00654342">
            <w:pPr>
              <w:jc w:val="center"/>
            </w:pPr>
          </w:p>
        </w:tc>
        <w:tc>
          <w:tcPr>
            <w:tcW w:w="8460" w:type="dxa"/>
            <w:tcBorders>
              <w:top w:val="single" w:sz="6" w:space="0" w:color="000000"/>
              <w:left w:val="single" w:sz="6" w:space="0" w:color="000000"/>
              <w:bottom w:val="single" w:sz="4" w:space="0" w:color="auto"/>
              <w:right w:val="double" w:sz="12" w:space="0" w:color="auto"/>
            </w:tcBorders>
            <w:tcMar>
              <w:left w:w="115" w:type="dxa"/>
              <w:right w:w="115" w:type="dxa"/>
            </w:tcMar>
          </w:tcPr>
          <w:p w14:paraId="04713847" w14:textId="77777777" w:rsidR="00DB0412" w:rsidRPr="006D50D8" w:rsidRDefault="00DB0412" w:rsidP="00654342">
            <w:r w:rsidRPr="006D50D8">
              <w:t>Remarks:</w:t>
            </w:r>
          </w:p>
        </w:tc>
      </w:tr>
      <w:tr w:rsidR="00DB0412" w:rsidRPr="006D50D8" w14:paraId="0471384B" w14:textId="77777777" w:rsidTr="00CC3354">
        <w:trPr>
          <w:cantSplit/>
        </w:trPr>
        <w:tc>
          <w:tcPr>
            <w:tcW w:w="990" w:type="dxa"/>
            <w:vMerge w:val="restart"/>
            <w:tcBorders>
              <w:top w:val="single" w:sz="4" w:space="0" w:color="auto"/>
              <w:left w:val="double" w:sz="12" w:space="0" w:color="auto"/>
              <w:bottom w:val="double" w:sz="16" w:space="0" w:color="000000"/>
              <w:right w:val="nil"/>
            </w:tcBorders>
            <w:tcMar>
              <w:left w:w="115" w:type="dxa"/>
              <w:right w:w="115" w:type="dxa"/>
            </w:tcMar>
          </w:tcPr>
          <w:p w14:paraId="04713849" w14:textId="77777777" w:rsidR="00DB0412" w:rsidRPr="006D50D8" w:rsidRDefault="00DB0412" w:rsidP="00654342">
            <w:pPr>
              <w:tabs>
                <w:tab w:val="right" w:pos="9450"/>
              </w:tabs>
              <w:jc w:val="center"/>
            </w:pPr>
          </w:p>
        </w:tc>
        <w:tc>
          <w:tcPr>
            <w:tcW w:w="8460" w:type="dxa"/>
            <w:tcBorders>
              <w:top w:val="single" w:sz="4" w:space="0" w:color="auto"/>
              <w:left w:val="single" w:sz="6" w:space="0" w:color="000000"/>
              <w:bottom w:val="single" w:sz="6" w:space="0" w:color="000000"/>
              <w:right w:val="double" w:sz="12" w:space="0" w:color="auto"/>
            </w:tcBorders>
            <w:tcMar>
              <w:left w:w="115" w:type="dxa"/>
              <w:right w:w="115" w:type="dxa"/>
            </w:tcMar>
          </w:tcPr>
          <w:p w14:paraId="0471384A" w14:textId="77777777" w:rsidR="00DB0412" w:rsidRPr="006D50D8" w:rsidRDefault="00DB0412" w:rsidP="00654342">
            <w:pPr>
              <w:tabs>
                <w:tab w:val="right" w:pos="966"/>
              </w:tabs>
            </w:pPr>
            <w:r w:rsidRPr="006D50D8">
              <w:t>Involved an emergency or non-emergency event or situation, related to the health and safety of the public or on-site personnel or protection of the environment, for which a 10</w:t>
            </w:r>
            <w:r w:rsidR="002E7A62" w:rsidRPr="006D50D8">
              <w:t> </w:t>
            </w:r>
            <w:r w:rsidRPr="006D50D8">
              <w:t>CFR</w:t>
            </w:r>
            <w:r w:rsidR="002E7A62" w:rsidRPr="006D50D8">
              <w:t> </w:t>
            </w:r>
            <w:r w:rsidRPr="006D50D8">
              <w:t>50.72 report has been submitted that is expected to cause significant, heightened public or government concern</w:t>
            </w:r>
          </w:p>
        </w:tc>
      </w:tr>
      <w:tr w:rsidR="00DB0412" w:rsidRPr="006D50D8" w14:paraId="0471384E" w14:textId="77777777" w:rsidTr="00CC3354">
        <w:trPr>
          <w:cantSplit/>
          <w:trHeight w:val="312"/>
        </w:trPr>
        <w:tc>
          <w:tcPr>
            <w:tcW w:w="990" w:type="dxa"/>
            <w:vMerge/>
            <w:tcBorders>
              <w:top w:val="single" w:sz="12" w:space="0" w:color="000000"/>
              <w:left w:val="double" w:sz="12" w:space="0" w:color="auto"/>
              <w:bottom w:val="double" w:sz="12" w:space="0" w:color="auto"/>
              <w:right w:val="nil"/>
            </w:tcBorders>
            <w:tcMar>
              <w:left w:w="115" w:type="dxa"/>
              <w:right w:w="115" w:type="dxa"/>
            </w:tcMar>
          </w:tcPr>
          <w:p w14:paraId="0471384C" w14:textId="77777777" w:rsidR="00DB0412" w:rsidRPr="006D50D8" w:rsidRDefault="00DB0412" w:rsidP="00654342">
            <w:pPr>
              <w:tabs>
                <w:tab w:val="right" w:pos="966"/>
              </w:tabs>
            </w:pPr>
          </w:p>
        </w:tc>
        <w:tc>
          <w:tcPr>
            <w:tcW w:w="8460" w:type="dxa"/>
            <w:tcBorders>
              <w:top w:val="single" w:sz="6" w:space="0" w:color="000000"/>
              <w:left w:val="single" w:sz="6" w:space="0" w:color="000000"/>
              <w:bottom w:val="double" w:sz="12" w:space="0" w:color="auto"/>
              <w:right w:val="double" w:sz="12" w:space="0" w:color="auto"/>
            </w:tcBorders>
            <w:tcMar>
              <w:left w:w="115" w:type="dxa"/>
              <w:right w:w="115" w:type="dxa"/>
            </w:tcMar>
          </w:tcPr>
          <w:p w14:paraId="0471384D" w14:textId="77777777" w:rsidR="00DB0412" w:rsidRPr="006D50D8" w:rsidRDefault="00DB0412" w:rsidP="00654342">
            <w:pPr>
              <w:tabs>
                <w:tab w:val="right" w:pos="966"/>
              </w:tabs>
            </w:pPr>
            <w:r w:rsidRPr="006D50D8">
              <w:t>Remarks:</w:t>
            </w:r>
          </w:p>
        </w:tc>
      </w:tr>
    </w:tbl>
    <w:p w14:paraId="0471384F" w14:textId="77777777" w:rsidR="00ED7FA7" w:rsidRPr="006D50D8" w:rsidRDefault="00ED7FA7" w:rsidP="00764DE9">
      <w:r w:rsidRPr="006D50D8">
        <w:br w:type="page"/>
      </w:r>
    </w:p>
    <w:tbl>
      <w:tblPr>
        <w:tblW w:w="9450" w:type="dxa"/>
        <w:tblInd w:w="52" w:type="dxa"/>
        <w:tblLayout w:type="fixed"/>
        <w:tblCellMar>
          <w:left w:w="24" w:type="dxa"/>
          <w:right w:w="24" w:type="dxa"/>
        </w:tblCellMar>
        <w:tblLook w:val="0000" w:firstRow="0" w:lastRow="0" w:firstColumn="0" w:lastColumn="0" w:noHBand="0" w:noVBand="0"/>
      </w:tblPr>
      <w:tblGrid>
        <w:gridCol w:w="990"/>
        <w:gridCol w:w="8460"/>
      </w:tblGrid>
      <w:tr w:rsidR="00DB0412" w:rsidRPr="006D50D8" w14:paraId="04713851" w14:textId="77777777" w:rsidTr="003C37ED">
        <w:trPr>
          <w:cantSplit/>
        </w:trPr>
        <w:tc>
          <w:tcPr>
            <w:tcW w:w="9450" w:type="dxa"/>
            <w:gridSpan w:val="2"/>
            <w:tcBorders>
              <w:top w:val="double" w:sz="12" w:space="0" w:color="auto"/>
              <w:left w:val="double" w:sz="12" w:space="0" w:color="auto"/>
              <w:bottom w:val="single" w:sz="6" w:space="0" w:color="000000"/>
              <w:right w:val="double" w:sz="12" w:space="0" w:color="auto"/>
            </w:tcBorders>
            <w:tcMar>
              <w:left w:w="115" w:type="dxa"/>
              <w:right w:w="115" w:type="dxa"/>
            </w:tcMar>
          </w:tcPr>
          <w:p w14:paraId="04713850" w14:textId="77777777" w:rsidR="00DB0412" w:rsidRPr="006D50D8" w:rsidRDefault="00DB0412" w:rsidP="00085294">
            <w:pPr>
              <w:tabs>
                <w:tab w:val="right" w:pos="966"/>
              </w:tabs>
              <w:spacing w:before="104" w:after="240"/>
              <w:jc w:val="center"/>
            </w:pPr>
            <w:r w:rsidRPr="006D50D8">
              <w:rPr>
                <w:b/>
                <w:bCs/>
              </w:rPr>
              <w:lastRenderedPageBreak/>
              <w:t>SAFEGUARDS/SECURITY</w:t>
            </w:r>
          </w:p>
        </w:tc>
      </w:tr>
      <w:tr w:rsidR="00DB0412" w:rsidRPr="006D50D8" w14:paraId="04713854" w14:textId="77777777" w:rsidTr="003C37ED">
        <w:trPr>
          <w:cantSplit/>
        </w:trPr>
        <w:tc>
          <w:tcPr>
            <w:tcW w:w="990" w:type="dxa"/>
            <w:tcBorders>
              <w:top w:val="single" w:sz="12" w:space="0" w:color="000000"/>
              <w:left w:val="double" w:sz="12" w:space="0" w:color="auto"/>
              <w:bottom w:val="single" w:sz="6" w:space="0" w:color="000000"/>
              <w:right w:val="nil"/>
            </w:tcBorders>
            <w:tcMar>
              <w:left w:w="115" w:type="dxa"/>
              <w:right w:w="115" w:type="dxa"/>
            </w:tcMar>
          </w:tcPr>
          <w:p w14:paraId="04713852" w14:textId="77777777" w:rsidR="00DB0412" w:rsidRPr="006D50D8" w:rsidRDefault="00DB0412" w:rsidP="00085294">
            <w:pPr>
              <w:tabs>
                <w:tab w:val="right" w:pos="966"/>
              </w:tabs>
              <w:spacing w:before="104" w:after="240"/>
              <w:jc w:val="center"/>
            </w:pPr>
            <w:r w:rsidRPr="006D50D8">
              <w:rPr>
                <w:b/>
                <w:bCs/>
              </w:rPr>
              <w:t>Y/N</w:t>
            </w:r>
          </w:p>
        </w:tc>
        <w:tc>
          <w:tcPr>
            <w:tcW w:w="8460" w:type="dxa"/>
            <w:tcBorders>
              <w:top w:val="single" w:sz="12" w:space="0" w:color="000000"/>
              <w:left w:val="single" w:sz="6" w:space="0" w:color="000000"/>
              <w:bottom w:val="single" w:sz="6" w:space="0" w:color="000000"/>
              <w:right w:val="double" w:sz="12" w:space="0" w:color="auto"/>
            </w:tcBorders>
            <w:tcMar>
              <w:left w:w="115" w:type="dxa"/>
              <w:right w:w="115" w:type="dxa"/>
            </w:tcMar>
          </w:tcPr>
          <w:p w14:paraId="04713853" w14:textId="77777777" w:rsidR="00DB0412" w:rsidRPr="006D50D8" w:rsidRDefault="00DB0412" w:rsidP="00085294">
            <w:pPr>
              <w:tabs>
                <w:tab w:val="right" w:pos="966"/>
              </w:tabs>
              <w:spacing w:before="104" w:after="240"/>
              <w:jc w:val="center"/>
            </w:pPr>
            <w:r w:rsidRPr="006D50D8">
              <w:rPr>
                <w:b/>
                <w:bCs/>
              </w:rPr>
              <w:t>IIT Deterministic Criteria</w:t>
            </w:r>
          </w:p>
        </w:tc>
      </w:tr>
      <w:tr w:rsidR="00DB0412" w:rsidRPr="006D50D8" w14:paraId="04713857" w14:textId="77777777" w:rsidTr="003C37ED">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855"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56" w14:textId="77777777" w:rsidR="00DB0412" w:rsidRPr="006D50D8" w:rsidRDefault="00DB0412" w:rsidP="00085294">
            <w:pPr>
              <w:tabs>
                <w:tab w:val="right" w:pos="966"/>
              </w:tabs>
              <w:spacing w:before="104" w:after="240"/>
            </w:pPr>
            <w:r w:rsidRPr="006D50D8">
              <w:t xml:space="preserve">Involved circumstances sufficiently complex, unique, or not </w:t>
            </w:r>
            <w:proofErr w:type="gramStart"/>
            <w:r w:rsidRPr="006D50D8">
              <w:t>well enough</w:t>
            </w:r>
            <w:proofErr w:type="gramEnd"/>
            <w:r w:rsidRPr="006D50D8">
              <w:t xml:space="preserve"> understood, or involved safeguards concerns, or involved characteristics the investigation of which would best serve the needs and interests of the Commission</w:t>
            </w:r>
          </w:p>
        </w:tc>
      </w:tr>
      <w:tr w:rsidR="00DB0412" w:rsidRPr="006D50D8" w14:paraId="0471385A" w14:textId="77777777" w:rsidTr="003C37ED">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58"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59" w14:textId="77777777" w:rsidR="00DB0412" w:rsidRPr="006D50D8" w:rsidRDefault="00DB0412" w:rsidP="00085294">
            <w:pPr>
              <w:tabs>
                <w:tab w:val="right" w:pos="966"/>
              </w:tabs>
              <w:spacing w:before="104" w:after="240"/>
            </w:pPr>
            <w:r w:rsidRPr="006D50D8">
              <w:t>Remarks:</w:t>
            </w:r>
          </w:p>
        </w:tc>
      </w:tr>
      <w:tr w:rsidR="00DB0412" w:rsidRPr="006D50D8" w14:paraId="0471385D" w14:textId="77777777" w:rsidTr="003C37ED">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85B"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5C" w14:textId="5968F1E7" w:rsidR="00DB0412" w:rsidRPr="006D50D8" w:rsidRDefault="00DB0412" w:rsidP="00085294">
            <w:pPr>
              <w:tabs>
                <w:tab w:val="right" w:pos="966"/>
              </w:tabs>
              <w:spacing w:before="104" w:after="240"/>
            </w:pPr>
            <w:r w:rsidRPr="006D50D8">
              <w:t xml:space="preserve">Failure of licensee </w:t>
            </w:r>
            <w:r w:rsidR="00303656" w:rsidRPr="006D50D8">
              <w:t xml:space="preserve">significant </w:t>
            </w:r>
            <w:r w:rsidRPr="006D50D8">
              <w:t xml:space="preserve">safety equipment or adverse impact on licensee operations </w:t>
            </w:r>
            <w:proofErr w:type="gramStart"/>
            <w:r w:rsidRPr="006D50D8">
              <w:t>as a result of</w:t>
            </w:r>
            <w:proofErr w:type="gramEnd"/>
            <w:r w:rsidRPr="006D50D8">
              <w:t xml:space="preserve"> a </w:t>
            </w:r>
            <w:proofErr w:type="gramStart"/>
            <w:r w:rsidRPr="006D50D8">
              <w:t>safeguards</w:t>
            </w:r>
            <w:r w:rsidR="00464042">
              <w:noBreakHyphen/>
            </w:r>
            <w:proofErr w:type="gramEnd"/>
            <w:r w:rsidRPr="006D50D8">
              <w:t>initiated event (e.g., tampering).</w:t>
            </w:r>
          </w:p>
        </w:tc>
      </w:tr>
      <w:tr w:rsidR="00DB0412" w:rsidRPr="006D50D8" w14:paraId="04713860" w14:textId="77777777" w:rsidTr="003C37ED">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5E"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5F" w14:textId="77777777" w:rsidR="00DB0412" w:rsidRPr="006D50D8" w:rsidRDefault="00DB0412" w:rsidP="00085294">
            <w:pPr>
              <w:tabs>
                <w:tab w:val="right" w:pos="966"/>
              </w:tabs>
              <w:spacing w:before="104" w:after="240"/>
            </w:pPr>
            <w:r w:rsidRPr="006D50D8">
              <w:t>Remarks:</w:t>
            </w:r>
          </w:p>
        </w:tc>
      </w:tr>
      <w:tr w:rsidR="00DB0412" w:rsidRPr="006D50D8" w14:paraId="04713863" w14:textId="77777777" w:rsidTr="003C37ED">
        <w:trPr>
          <w:cantSplit/>
        </w:trPr>
        <w:tc>
          <w:tcPr>
            <w:tcW w:w="990" w:type="dxa"/>
            <w:vMerge w:val="restart"/>
            <w:tcBorders>
              <w:top w:val="single" w:sz="6" w:space="0" w:color="000000"/>
              <w:left w:val="double" w:sz="12" w:space="0" w:color="auto"/>
              <w:bottom w:val="single" w:sz="12" w:space="0" w:color="000000"/>
              <w:right w:val="nil"/>
            </w:tcBorders>
            <w:tcMar>
              <w:left w:w="115" w:type="dxa"/>
              <w:right w:w="115" w:type="dxa"/>
            </w:tcMar>
          </w:tcPr>
          <w:p w14:paraId="04713861"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62" w14:textId="77777777" w:rsidR="00DB0412" w:rsidRPr="006D50D8" w:rsidRDefault="00DB0412" w:rsidP="00085294">
            <w:pPr>
              <w:tabs>
                <w:tab w:val="right" w:pos="966"/>
              </w:tabs>
              <w:spacing w:before="104" w:after="240"/>
            </w:pPr>
            <w:r w:rsidRPr="006D50D8">
              <w:t>Actual intrusion into the protected area</w:t>
            </w:r>
          </w:p>
        </w:tc>
      </w:tr>
      <w:tr w:rsidR="00DB0412" w:rsidRPr="006D50D8" w14:paraId="04713866" w14:textId="77777777" w:rsidTr="003C37ED">
        <w:trPr>
          <w:cantSplit/>
        </w:trPr>
        <w:tc>
          <w:tcPr>
            <w:tcW w:w="990" w:type="dxa"/>
            <w:vMerge/>
            <w:tcBorders>
              <w:top w:val="single" w:sz="6" w:space="0" w:color="000000"/>
              <w:left w:val="double" w:sz="12" w:space="0" w:color="auto"/>
              <w:bottom w:val="single" w:sz="12" w:space="0" w:color="000000"/>
              <w:right w:val="nil"/>
            </w:tcBorders>
            <w:tcMar>
              <w:left w:w="115" w:type="dxa"/>
              <w:right w:w="115" w:type="dxa"/>
            </w:tcMar>
          </w:tcPr>
          <w:p w14:paraId="04713864" w14:textId="77777777" w:rsidR="00DB0412" w:rsidRPr="006D50D8" w:rsidRDefault="00DB0412" w:rsidP="00085294">
            <w:pPr>
              <w:tabs>
                <w:tab w:val="right" w:pos="966"/>
              </w:tabs>
              <w:spacing w:before="104" w:after="240"/>
            </w:pPr>
          </w:p>
        </w:tc>
        <w:tc>
          <w:tcPr>
            <w:tcW w:w="8460" w:type="dxa"/>
            <w:tcBorders>
              <w:top w:val="single" w:sz="6" w:space="0" w:color="000000"/>
              <w:left w:val="single" w:sz="6" w:space="0" w:color="000000"/>
              <w:bottom w:val="single" w:sz="12" w:space="0" w:color="000000"/>
              <w:right w:val="double" w:sz="12" w:space="0" w:color="auto"/>
            </w:tcBorders>
            <w:tcMar>
              <w:left w:w="115" w:type="dxa"/>
              <w:right w:w="115" w:type="dxa"/>
            </w:tcMar>
          </w:tcPr>
          <w:p w14:paraId="04713865" w14:textId="77777777" w:rsidR="00DB0412" w:rsidRPr="006D50D8" w:rsidRDefault="00DB0412" w:rsidP="00085294">
            <w:pPr>
              <w:tabs>
                <w:tab w:val="right" w:pos="966"/>
              </w:tabs>
              <w:spacing w:before="104" w:after="240"/>
            </w:pPr>
            <w:r w:rsidRPr="006D50D8">
              <w:t>Remarks:</w:t>
            </w:r>
          </w:p>
        </w:tc>
      </w:tr>
      <w:tr w:rsidR="00DB0412" w:rsidRPr="006D50D8" w14:paraId="04713869" w14:textId="77777777" w:rsidTr="003C37ED">
        <w:trPr>
          <w:cantSplit/>
        </w:trPr>
        <w:tc>
          <w:tcPr>
            <w:tcW w:w="990" w:type="dxa"/>
            <w:tcBorders>
              <w:top w:val="single" w:sz="6" w:space="0" w:color="000000"/>
              <w:left w:val="double" w:sz="12" w:space="0" w:color="auto"/>
              <w:bottom w:val="single" w:sz="6" w:space="0" w:color="000000"/>
              <w:right w:val="nil"/>
            </w:tcBorders>
            <w:tcMar>
              <w:left w:w="115" w:type="dxa"/>
              <w:right w:w="115" w:type="dxa"/>
            </w:tcMar>
          </w:tcPr>
          <w:p w14:paraId="04713867" w14:textId="77777777" w:rsidR="00DB0412" w:rsidRPr="006D50D8" w:rsidRDefault="00DB0412" w:rsidP="00085294">
            <w:pPr>
              <w:tabs>
                <w:tab w:val="right" w:pos="966"/>
              </w:tabs>
              <w:spacing w:before="104" w:after="240"/>
              <w:jc w:val="center"/>
            </w:pPr>
            <w:r w:rsidRPr="006D50D8">
              <w:rPr>
                <w:b/>
                <w:bCs/>
              </w:rPr>
              <w:t>Y/N</w:t>
            </w:r>
          </w:p>
        </w:tc>
        <w:tc>
          <w:tcPr>
            <w:tcW w:w="8460" w:type="dxa"/>
            <w:tcBorders>
              <w:top w:val="single" w:sz="6" w:space="0" w:color="000000"/>
              <w:left w:val="single" w:sz="6" w:space="0" w:color="000000"/>
              <w:bottom w:val="nil"/>
              <w:right w:val="double" w:sz="12" w:space="0" w:color="auto"/>
            </w:tcBorders>
            <w:tcMar>
              <w:left w:w="115" w:type="dxa"/>
              <w:right w:w="115" w:type="dxa"/>
            </w:tcMar>
          </w:tcPr>
          <w:p w14:paraId="04713868" w14:textId="77777777" w:rsidR="00DB0412" w:rsidRPr="006D50D8" w:rsidRDefault="00DB0412" w:rsidP="00085294">
            <w:pPr>
              <w:tabs>
                <w:tab w:val="right" w:pos="966"/>
              </w:tabs>
              <w:spacing w:before="104" w:after="240"/>
              <w:jc w:val="center"/>
            </w:pPr>
            <w:r w:rsidRPr="006D50D8">
              <w:rPr>
                <w:b/>
                <w:bCs/>
              </w:rPr>
              <w:t>AIT Deterministic Criteria</w:t>
            </w:r>
          </w:p>
        </w:tc>
      </w:tr>
      <w:tr w:rsidR="00DB0412" w:rsidRPr="006D50D8" w14:paraId="0471386C" w14:textId="77777777" w:rsidTr="003C37ED">
        <w:trPr>
          <w:cantSplit/>
        </w:trPr>
        <w:tc>
          <w:tcPr>
            <w:tcW w:w="990" w:type="dxa"/>
            <w:vMerge w:val="restart"/>
            <w:tcBorders>
              <w:top w:val="single" w:sz="6" w:space="0" w:color="000000"/>
              <w:left w:val="double" w:sz="12" w:space="0" w:color="auto"/>
              <w:bottom w:val="single" w:sz="12" w:space="0" w:color="000000"/>
              <w:right w:val="nil"/>
            </w:tcBorders>
            <w:tcMar>
              <w:left w:w="115" w:type="dxa"/>
              <w:right w:w="115" w:type="dxa"/>
            </w:tcMar>
          </w:tcPr>
          <w:p w14:paraId="0471386A"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6B" w14:textId="77777777" w:rsidR="00DB0412" w:rsidRPr="006D50D8" w:rsidRDefault="00DB0412" w:rsidP="00085294">
            <w:pPr>
              <w:tabs>
                <w:tab w:val="right" w:pos="966"/>
              </w:tabs>
              <w:spacing w:before="104" w:after="240"/>
            </w:pPr>
            <w:r w:rsidRPr="006D50D8">
              <w:t>Involved a significant infraction or repeated instances of safeguards infractions that demonstrate the ineffectiveness of facility security provisions</w:t>
            </w:r>
          </w:p>
        </w:tc>
      </w:tr>
      <w:tr w:rsidR="00DB0412" w:rsidRPr="006D50D8" w14:paraId="0471386F" w14:textId="77777777" w:rsidTr="003C37ED">
        <w:trPr>
          <w:cantSplit/>
        </w:trPr>
        <w:tc>
          <w:tcPr>
            <w:tcW w:w="990" w:type="dxa"/>
            <w:vMerge/>
            <w:tcBorders>
              <w:top w:val="single" w:sz="6" w:space="0" w:color="000000"/>
              <w:left w:val="double" w:sz="12" w:space="0" w:color="auto"/>
              <w:bottom w:val="single" w:sz="4" w:space="0" w:color="auto"/>
              <w:right w:val="nil"/>
            </w:tcBorders>
            <w:tcMar>
              <w:left w:w="115" w:type="dxa"/>
              <w:right w:w="115" w:type="dxa"/>
            </w:tcMar>
          </w:tcPr>
          <w:p w14:paraId="0471386D"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4" w:space="0" w:color="auto"/>
              <w:right w:val="double" w:sz="12" w:space="0" w:color="auto"/>
            </w:tcBorders>
            <w:tcMar>
              <w:left w:w="115" w:type="dxa"/>
              <w:right w:w="115" w:type="dxa"/>
            </w:tcMar>
          </w:tcPr>
          <w:p w14:paraId="0471386E" w14:textId="77777777" w:rsidR="00DB0412" w:rsidRPr="006D50D8" w:rsidRDefault="00DB0412" w:rsidP="00085294">
            <w:pPr>
              <w:tabs>
                <w:tab w:val="right" w:pos="966"/>
              </w:tabs>
              <w:spacing w:before="104" w:after="240"/>
            </w:pPr>
            <w:r w:rsidRPr="006D50D8">
              <w:t>Remarks:</w:t>
            </w:r>
          </w:p>
        </w:tc>
      </w:tr>
      <w:tr w:rsidR="00DB0412" w:rsidRPr="006D50D8" w14:paraId="04713872" w14:textId="77777777" w:rsidTr="003C37ED">
        <w:trPr>
          <w:cantSplit/>
        </w:trPr>
        <w:tc>
          <w:tcPr>
            <w:tcW w:w="990" w:type="dxa"/>
            <w:vMerge w:val="restart"/>
            <w:tcBorders>
              <w:top w:val="single" w:sz="4" w:space="0" w:color="auto"/>
              <w:left w:val="double" w:sz="12" w:space="0" w:color="auto"/>
              <w:bottom w:val="single" w:sz="6" w:space="0" w:color="000000"/>
              <w:right w:val="nil"/>
            </w:tcBorders>
            <w:tcMar>
              <w:left w:w="115" w:type="dxa"/>
              <w:right w:w="115" w:type="dxa"/>
            </w:tcMar>
          </w:tcPr>
          <w:p w14:paraId="04713870" w14:textId="77777777" w:rsidR="00DB0412" w:rsidRPr="006D50D8" w:rsidRDefault="00DB0412" w:rsidP="00085294">
            <w:pPr>
              <w:tabs>
                <w:tab w:val="right" w:pos="966"/>
              </w:tabs>
              <w:spacing w:before="104" w:after="240"/>
              <w:jc w:val="center"/>
            </w:pPr>
          </w:p>
        </w:tc>
        <w:tc>
          <w:tcPr>
            <w:tcW w:w="8460" w:type="dxa"/>
            <w:tcBorders>
              <w:top w:val="single" w:sz="4" w:space="0" w:color="auto"/>
              <w:left w:val="single" w:sz="6" w:space="0" w:color="000000"/>
              <w:bottom w:val="single" w:sz="6" w:space="0" w:color="000000"/>
              <w:right w:val="double" w:sz="12" w:space="0" w:color="auto"/>
            </w:tcBorders>
            <w:tcMar>
              <w:left w:w="115" w:type="dxa"/>
              <w:right w:w="115" w:type="dxa"/>
            </w:tcMar>
          </w:tcPr>
          <w:p w14:paraId="04713871" w14:textId="77777777" w:rsidR="00DB0412" w:rsidRPr="006D50D8" w:rsidRDefault="00DB0412" w:rsidP="00085294">
            <w:pPr>
              <w:tabs>
                <w:tab w:val="right" w:pos="966"/>
              </w:tabs>
              <w:spacing w:before="104" w:after="240"/>
            </w:pPr>
            <w:r w:rsidRPr="006D50D8">
              <w:t>Involved repeated instances of inadequate nuclear material control and accounting provisions to protect against theft or diversions of nuclear material</w:t>
            </w:r>
          </w:p>
        </w:tc>
      </w:tr>
      <w:tr w:rsidR="00DB0412" w:rsidRPr="006D50D8" w14:paraId="04713875" w14:textId="77777777" w:rsidTr="003C37ED">
        <w:trPr>
          <w:cantSplit/>
        </w:trPr>
        <w:tc>
          <w:tcPr>
            <w:tcW w:w="990" w:type="dxa"/>
            <w:vMerge/>
            <w:tcBorders>
              <w:top w:val="single" w:sz="12" w:space="0" w:color="000000"/>
              <w:left w:val="double" w:sz="12" w:space="0" w:color="auto"/>
              <w:bottom w:val="single" w:sz="6" w:space="0" w:color="000000"/>
              <w:right w:val="nil"/>
            </w:tcBorders>
            <w:tcMar>
              <w:left w:w="115" w:type="dxa"/>
              <w:right w:w="115" w:type="dxa"/>
            </w:tcMar>
          </w:tcPr>
          <w:p w14:paraId="04713873"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74" w14:textId="77777777" w:rsidR="00DB0412" w:rsidRPr="006D50D8" w:rsidRDefault="00DB0412" w:rsidP="00085294">
            <w:pPr>
              <w:tabs>
                <w:tab w:val="right" w:pos="966"/>
              </w:tabs>
              <w:spacing w:before="104" w:after="240"/>
            </w:pPr>
            <w:r w:rsidRPr="006D50D8">
              <w:t>Remarks:</w:t>
            </w:r>
          </w:p>
        </w:tc>
      </w:tr>
      <w:tr w:rsidR="002E7A62" w:rsidRPr="006D50D8" w14:paraId="04713878" w14:textId="77777777" w:rsidTr="003C37ED">
        <w:trPr>
          <w:cantSplit/>
        </w:trPr>
        <w:tc>
          <w:tcPr>
            <w:tcW w:w="990" w:type="dxa"/>
            <w:vMerge w:val="restart"/>
            <w:tcBorders>
              <w:top w:val="single" w:sz="6" w:space="0" w:color="000000"/>
              <w:left w:val="double" w:sz="12" w:space="0" w:color="auto"/>
              <w:right w:val="nil"/>
            </w:tcBorders>
            <w:tcMar>
              <w:left w:w="115" w:type="dxa"/>
              <w:right w:w="115" w:type="dxa"/>
            </w:tcMar>
          </w:tcPr>
          <w:p w14:paraId="04713876" w14:textId="77777777" w:rsidR="002E7A62" w:rsidRPr="006D50D8" w:rsidRDefault="002E7A6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77" w14:textId="77777777" w:rsidR="002E7A62" w:rsidRPr="006D50D8" w:rsidRDefault="002E7A62" w:rsidP="00085294">
            <w:pPr>
              <w:tabs>
                <w:tab w:val="right" w:pos="966"/>
              </w:tabs>
              <w:spacing w:before="104" w:after="240"/>
            </w:pPr>
            <w:r w:rsidRPr="006D50D8">
              <w:t xml:space="preserve">Confirmed tampering event involving </w:t>
            </w:r>
            <w:r w:rsidR="00DC48C1" w:rsidRPr="00486F00">
              <w:rPr>
                <w:rStyle w:val="StyleBlack"/>
              </w:rPr>
              <w:t xml:space="preserve">significant </w:t>
            </w:r>
            <w:r w:rsidRPr="006D50D8">
              <w:t>safety or security equipment</w:t>
            </w:r>
          </w:p>
        </w:tc>
      </w:tr>
      <w:tr w:rsidR="002E7A62" w:rsidRPr="006D50D8" w14:paraId="0471387B" w14:textId="77777777" w:rsidTr="003C37ED">
        <w:trPr>
          <w:cantSplit/>
        </w:trPr>
        <w:tc>
          <w:tcPr>
            <w:tcW w:w="990" w:type="dxa"/>
            <w:vMerge/>
            <w:tcBorders>
              <w:left w:val="double" w:sz="12" w:space="0" w:color="auto"/>
              <w:bottom w:val="single" w:sz="6" w:space="0" w:color="000000"/>
              <w:right w:val="nil"/>
            </w:tcBorders>
            <w:tcMar>
              <w:left w:w="115" w:type="dxa"/>
              <w:right w:w="115" w:type="dxa"/>
            </w:tcMar>
          </w:tcPr>
          <w:p w14:paraId="04713879" w14:textId="77777777" w:rsidR="002E7A62" w:rsidRPr="006D50D8" w:rsidRDefault="002E7A6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7A" w14:textId="77777777" w:rsidR="002E7A62" w:rsidRPr="006D50D8" w:rsidRDefault="002E7A62" w:rsidP="00085294">
            <w:pPr>
              <w:tabs>
                <w:tab w:val="right" w:pos="966"/>
              </w:tabs>
              <w:spacing w:before="104" w:after="240"/>
            </w:pPr>
            <w:r w:rsidRPr="006D50D8">
              <w:t>Remarks:</w:t>
            </w:r>
          </w:p>
        </w:tc>
      </w:tr>
      <w:tr w:rsidR="00DB0412" w:rsidRPr="006D50D8" w14:paraId="0471387E" w14:textId="77777777" w:rsidTr="003C37ED">
        <w:trPr>
          <w:cantSplit/>
        </w:trPr>
        <w:tc>
          <w:tcPr>
            <w:tcW w:w="990" w:type="dxa"/>
            <w:vMerge w:val="restart"/>
            <w:tcBorders>
              <w:top w:val="single" w:sz="6" w:space="0" w:color="000000"/>
              <w:left w:val="double" w:sz="12" w:space="0" w:color="auto"/>
              <w:bottom w:val="single" w:sz="12" w:space="0" w:color="000000"/>
              <w:right w:val="nil"/>
            </w:tcBorders>
            <w:tcMar>
              <w:left w:w="115" w:type="dxa"/>
              <w:right w:w="115" w:type="dxa"/>
            </w:tcMar>
          </w:tcPr>
          <w:p w14:paraId="0471387C"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7D" w14:textId="77777777" w:rsidR="00DB0412" w:rsidRPr="006D50D8" w:rsidRDefault="00DB0412" w:rsidP="00085294">
            <w:pPr>
              <w:tabs>
                <w:tab w:val="right" w:pos="966"/>
              </w:tabs>
              <w:spacing w:before="104" w:after="240"/>
            </w:pPr>
            <w:r w:rsidRPr="006D50D8">
              <w:t>Substantial failure in the licensee’s intrusion detection or package/personnel search procedures which results in a significant vulnerability or compromise of plant safety or security</w:t>
            </w:r>
          </w:p>
        </w:tc>
      </w:tr>
      <w:tr w:rsidR="00DB0412" w:rsidRPr="006D50D8" w14:paraId="04713881" w14:textId="77777777" w:rsidTr="003C37ED">
        <w:trPr>
          <w:cantSplit/>
        </w:trPr>
        <w:tc>
          <w:tcPr>
            <w:tcW w:w="990" w:type="dxa"/>
            <w:vMerge/>
            <w:tcBorders>
              <w:top w:val="single" w:sz="6" w:space="0" w:color="000000"/>
              <w:left w:val="double" w:sz="12" w:space="0" w:color="auto"/>
              <w:bottom w:val="single" w:sz="12" w:space="0" w:color="000000"/>
              <w:right w:val="nil"/>
            </w:tcBorders>
            <w:tcMar>
              <w:left w:w="115" w:type="dxa"/>
              <w:right w:w="115" w:type="dxa"/>
            </w:tcMar>
          </w:tcPr>
          <w:p w14:paraId="0471387F" w14:textId="77777777" w:rsidR="00DB0412" w:rsidRPr="006D50D8" w:rsidRDefault="00DB0412" w:rsidP="00085294">
            <w:pPr>
              <w:tabs>
                <w:tab w:val="right" w:pos="966"/>
              </w:tabs>
              <w:spacing w:before="104" w:after="240"/>
            </w:pPr>
          </w:p>
        </w:tc>
        <w:tc>
          <w:tcPr>
            <w:tcW w:w="8460" w:type="dxa"/>
            <w:tcBorders>
              <w:top w:val="single" w:sz="6" w:space="0" w:color="000000"/>
              <w:left w:val="single" w:sz="6" w:space="0" w:color="000000"/>
              <w:bottom w:val="single" w:sz="12" w:space="0" w:color="000000"/>
              <w:right w:val="double" w:sz="12" w:space="0" w:color="auto"/>
            </w:tcBorders>
            <w:tcMar>
              <w:left w:w="115" w:type="dxa"/>
              <w:right w:w="115" w:type="dxa"/>
            </w:tcMar>
          </w:tcPr>
          <w:p w14:paraId="04713880" w14:textId="77777777" w:rsidR="00DB0412" w:rsidRPr="006D50D8" w:rsidRDefault="00DB0412" w:rsidP="00085294">
            <w:pPr>
              <w:tabs>
                <w:tab w:val="right" w:pos="9450"/>
              </w:tabs>
              <w:spacing w:before="104" w:after="240"/>
            </w:pPr>
            <w:r w:rsidRPr="006D50D8">
              <w:t>Remarks:</w:t>
            </w:r>
          </w:p>
        </w:tc>
      </w:tr>
      <w:tr w:rsidR="00DB0412" w:rsidRPr="006D50D8" w14:paraId="04713884" w14:textId="77777777" w:rsidTr="003C37ED">
        <w:trPr>
          <w:cantSplit/>
        </w:trPr>
        <w:tc>
          <w:tcPr>
            <w:tcW w:w="990" w:type="dxa"/>
            <w:tcBorders>
              <w:top w:val="single" w:sz="6" w:space="0" w:color="000000"/>
              <w:left w:val="double" w:sz="12" w:space="0" w:color="auto"/>
              <w:bottom w:val="single" w:sz="6" w:space="0" w:color="000000"/>
              <w:right w:val="nil"/>
            </w:tcBorders>
            <w:tcMar>
              <w:left w:w="115" w:type="dxa"/>
              <w:right w:w="115" w:type="dxa"/>
            </w:tcMar>
          </w:tcPr>
          <w:p w14:paraId="04713882" w14:textId="77777777" w:rsidR="00DB0412" w:rsidRPr="006D50D8" w:rsidRDefault="00DB0412" w:rsidP="00CC53FA">
            <w:pPr>
              <w:keepNext/>
              <w:keepLines/>
              <w:tabs>
                <w:tab w:val="right" w:pos="966"/>
              </w:tabs>
              <w:spacing w:before="104" w:after="240"/>
              <w:jc w:val="center"/>
            </w:pPr>
            <w:r w:rsidRPr="006D50D8">
              <w:rPr>
                <w:b/>
                <w:bCs/>
              </w:rPr>
              <w:lastRenderedPageBreak/>
              <w:t>Y/N</w:t>
            </w: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83" w14:textId="77777777" w:rsidR="00DB0412" w:rsidRPr="006D50D8" w:rsidRDefault="00DB0412" w:rsidP="00CC53FA">
            <w:pPr>
              <w:keepNext/>
              <w:keepLines/>
              <w:tabs>
                <w:tab w:val="right" w:pos="966"/>
              </w:tabs>
              <w:spacing w:before="104" w:after="240"/>
              <w:jc w:val="center"/>
            </w:pPr>
            <w:r w:rsidRPr="006D50D8">
              <w:rPr>
                <w:b/>
                <w:bCs/>
              </w:rPr>
              <w:t>SI Deterministic Criteria</w:t>
            </w:r>
          </w:p>
        </w:tc>
      </w:tr>
      <w:tr w:rsidR="00DB0412" w:rsidRPr="006D50D8" w14:paraId="04713887" w14:textId="77777777" w:rsidTr="003C37ED">
        <w:trPr>
          <w:cantSplit/>
        </w:trPr>
        <w:tc>
          <w:tcPr>
            <w:tcW w:w="990" w:type="dxa"/>
            <w:vMerge w:val="restart"/>
            <w:tcBorders>
              <w:top w:val="single" w:sz="6" w:space="0" w:color="000000"/>
              <w:left w:val="double" w:sz="12" w:space="0" w:color="auto"/>
              <w:bottom w:val="single" w:sz="12" w:space="0" w:color="000000"/>
              <w:right w:val="nil"/>
            </w:tcBorders>
            <w:tcMar>
              <w:left w:w="115" w:type="dxa"/>
              <w:right w:w="115" w:type="dxa"/>
            </w:tcMar>
          </w:tcPr>
          <w:p w14:paraId="04713885" w14:textId="77777777" w:rsidR="00DB0412" w:rsidRPr="006D50D8" w:rsidRDefault="00DB0412" w:rsidP="00CC53FA">
            <w:pPr>
              <w:keepNext/>
              <w:keepLines/>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86" w14:textId="77777777" w:rsidR="00DB0412" w:rsidRPr="006D50D8" w:rsidRDefault="00DB0412" w:rsidP="00CC53FA">
            <w:pPr>
              <w:keepNext/>
              <w:keepLines/>
              <w:tabs>
                <w:tab w:val="right" w:pos="966"/>
              </w:tabs>
              <w:spacing w:before="104" w:after="240"/>
            </w:pPr>
            <w:r w:rsidRPr="006D50D8">
              <w:t>Involved inadequate nuclear material control and accounting provisions to protect against theft or diversion, as evidenced by inability to locate an item containing special nuclear material (such as an irradiated rod, rod piece, pellet, or instrument)</w:t>
            </w:r>
          </w:p>
        </w:tc>
      </w:tr>
      <w:tr w:rsidR="00DB0412" w:rsidRPr="006D50D8" w14:paraId="0471388A" w14:textId="77777777" w:rsidTr="003C37ED">
        <w:trPr>
          <w:cantSplit/>
        </w:trPr>
        <w:tc>
          <w:tcPr>
            <w:tcW w:w="990" w:type="dxa"/>
            <w:vMerge/>
            <w:tcBorders>
              <w:top w:val="single" w:sz="6" w:space="0" w:color="000000"/>
              <w:left w:val="double" w:sz="12" w:space="0" w:color="auto"/>
              <w:bottom w:val="single" w:sz="4" w:space="0" w:color="auto"/>
              <w:right w:val="nil"/>
            </w:tcBorders>
            <w:tcMar>
              <w:left w:w="115" w:type="dxa"/>
              <w:right w:w="115" w:type="dxa"/>
            </w:tcMar>
          </w:tcPr>
          <w:p w14:paraId="04713888" w14:textId="77777777" w:rsidR="00DB0412" w:rsidRPr="006D50D8" w:rsidRDefault="00DB0412" w:rsidP="00CC53FA">
            <w:pPr>
              <w:keepNext/>
              <w:keepLines/>
              <w:tabs>
                <w:tab w:val="right" w:pos="966"/>
              </w:tabs>
              <w:spacing w:before="104" w:after="240"/>
            </w:pPr>
          </w:p>
        </w:tc>
        <w:tc>
          <w:tcPr>
            <w:tcW w:w="8460" w:type="dxa"/>
            <w:tcBorders>
              <w:top w:val="single" w:sz="6" w:space="0" w:color="000000"/>
              <w:left w:val="single" w:sz="6" w:space="0" w:color="000000"/>
              <w:bottom w:val="single" w:sz="4" w:space="0" w:color="auto"/>
              <w:right w:val="double" w:sz="12" w:space="0" w:color="auto"/>
            </w:tcBorders>
            <w:tcMar>
              <w:left w:w="115" w:type="dxa"/>
              <w:right w:w="115" w:type="dxa"/>
            </w:tcMar>
          </w:tcPr>
          <w:p w14:paraId="04713889" w14:textId="77777777" w:rsidR="00DB0412" w:rsidRPr="006D50D8" w:rsidRDefault="00DB0412" w:rsidP="00CC53FA">
            <w:pPr>
              <w:keepNext/>
              <w:keepLines/>
              <w:tabs>
                <w:tab w:val="right" w:pos="966"/>
              </w:tabs>
              <w:spacing w:before="104" w:after="240"/>
            </w:pPr>
            <w:r w:rsidRPr="006D50D8">
              <w:t>Remarks:</w:t>
            </w:r>
          </w:p>
        </w:tc>
      </w:tr>
      <w:tr w:rsidR="002E7A62" w:rsidRPr="006D50D8" w14:paraId="0471388E" w14:textId="77777777" w:rsidTr="00A2746E">
        <w:trPr>
          <w:cantSplit/>
          <w:trHeight w:val="740"/>
        </w:trPr>
        <w:tc>
          <w:tcPr>
            <w:tcW w:w="990" w:type="dxa"/>
            <w:vMerge w:val="restart"/>
            <w:tcBorders>
              <w:top w:val="single" w:sz="4" w:space="0" w:color="auto"/>
              <w:left w:val="double" w:sz="12" w:space="0" w:color="auto"/>
              <w:right w:val="nil"/>
            </w:tcBorders>
            <w:tcMar>
              <w:left w:w="115" w:type="dxa"/>
              <w:right w:w="115" w:type="dxa"/>
            </w:tcMar>
          </w:tcPr>
          <w:p w14:paraId="0471388C" w14:textId="77777777" w:rsidR="002E7A62" w:rsidRPr="006D50D8" w:rsidRDefault="002E7A62" w:rsidP="00085294">
            <w:pPr>
              <w:tabs>
                <w:tab w:val="right" w:pos="966"/>
              </w:tabs>
              <w:spacing w:before="104" w:after="240"/>
              <w:jc w:val="center"/>
            </w:pPr>
          </w:p>
        </w:tc>
        <w:tc>
          <w:tcPr>
            <w:tcW w:w="8460" w:type="dxa"/>
            <w:tcBorders>
              <w:top w:val="single" w:sz="4" w:space="0" w:color="auto"/>
              <w:left w:val="single" w:sz="6" w:space="0" w:color="000000"/>
              <w:bottom w:val="single" w:sz="6" w:space="0" w:color="000000"/>
              <w:right w:val="double" w:sz="12" w:space="0" w:color="auto"/>
            </w:tcBorders>
            <w:tcMar>
              <w:left w:w="115" w:type="dxa"/>
              <w:right w:w="115" w:type="dxa"/>
            </w:tcMar>
          </w:tcPr>
          <w:p w14:paraId="0471388D" w14:textId="77777777" w:rsidR="002E7A62" w:rsidRPr="006D50D8" w:rsidRDefault="002E7A62" w:rsidP="00085294">
            <w:pPr>
              <w:tabs>
                <w:tab w:val="right" w:pos="966"/>
              </w:tabs>
              <w:spacing w:before="104" w:after="240"/>
            </w:pPr>
            <w:r w:rsidRPr="006D50D8">
              <w:t>Involved a significant safeguards infraction that demonstrates the ineffectiveness of facility security provisions</w:t>
            </w:r>
          </w:p>
        </w:tc>
      </w:tr>
      <w:tr w:rsidR="002E7A62" w:rsidRPr="006D50D8" w14:paraId="04713891" w14:textId="77777777" w:rsidTr="00A2746E">
        <w:trPr>
          <w:cantSplit/>
          <w:trHeight w:val="429"/>
        </w:trPr>
        <w:tc>
          <w:tcPr>
            <w:tcW w:w="990" w:type="dxa"/>
            <w:vMerge/>
            <w:tcBorders>
              <w:left w:val="double" w:sz="12" w:space="0" w:color="auto"/>
              <w:bottom w:val="single" w:sz="6" w:space="0" w:color="000000"/>
              <w:right w:val="nil"/>
            </w:tcBorders>
            <w:tcMar>
              <w:left w:w="115" w:type="dxa"/>
              <w:right w:w="115" w:type="dxa"/>
            </w:tcMar>
          </w:tcPr>
          <w:p w14:paraId="0471388F" w14:textId="77777777" w:rsidR="002E7A62" w:rsidRPr="006D50D8" w:rsidRDefault="002E7A6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90" w14:textId="77777777" w:rsidR="002E7A62" w:rsidRPr="006D50D8" w:rsidRDefault="002E7A62" w:rsidP="00085294">
            <w:pPr>
              <w:tabs>
                <w:tab w:val="right" w:pos="966"/>
              </w:tabs>
              <w:spacing w:before="104" w:after="240"/>
            </w:pPr>
            <w:r w:rsidRPr="006D50D8">
              <w:t>Remarks:</w:t>
            </w:r>
          </w:p>
        </w:tc>
      </w:tr>
      <w:tr w:rsidR="00DB0412" w:rsidRPr="006D50D8" w14:paraId="04713894" w14:textId="77777777" w:rsidTr="00A2746E">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892"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93" w14:textId="77777777" w:rsidR="002E7A62" w:rsidRPr="006D50D8" w:rsidRDefault="00DB0412" w:rsidP="00085294">
            <w:pPr>
              <w:tabs>
                <w:tab w:val="right" w:pos="9450"/>
              </w:tabs>
              <w:spacing w:before="104" w:after="240"/>
            </w:pPr>
            <w:r w:rsidRPr="006D50D8">
              <w:t>Confirmation of lost or stolen weapon</w:t>
            </w:r>
          </w:p>
        </w:tc>
      </w:tr>
      <w:tr w:rsidR="00DB0412" w:rsidRPr="006D50D8" w14:paraId="04713897" w14:textId="77777777" w:rsidTr="00A2746E">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95"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96" w14:textId="77777777" w:rsidR="00DB0412" w:rsidRPr="006D50D8" w:rsidRDefault="00DB0412" w:rsidP="00085294">
            <w:pPr>
              <w:tabs>
                <w:tab w:val="right" w:pos="966"/>
              </w:tabs>
              <w:spacing w:before="104" w:after="240"/>
            </w:pPr>
            <w:r w:rsidRPr="006D50D8">
              <w:t>Remarks:</w:t>
            </w:r>
          </w:p>
        </w:tc>
      </w:tr>
      <w:tr w:rsidR="00DB0412" w:rsidRPr="006D50D8" w14:paraId="0471389A" w14:textId="77777777" w:rsidTr="00A2746E">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898"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99" w14:textId="77777777" w:rsidR="00DB0412" w:rsidRPr="006D50D8" w:rsidRDefault="00DB0412" w:rsidP="00085294">
            <w:pPr>
              <w:tabs>
                <w:tab w:val="right" w:pos="966"/>
              </w:tabs>
              <w:spacing w:before="104" w:after="240"/>
            </w:pPr>
            <w:r w:rsidRPr="006D50D8">
              <w:t>Unauthorized, actual non-accidental discharge of a weapon within the protected area</w:t>
            </w:r>
          </w:p>
        </w:tc>
      </w:tr>
      <w:tr w:rsidR="00DB0412" w:rsidRPr="006D50D8" w14:paraId="0471389D" w14:textId="77777777" w:rsidTr="00A2746E">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9B"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9C" w14:textId="77777777" w:rsidR="00DB0412" w:rsidRPr="006D50D8" w:rsidRDefault="00DB0412" w:rsidP="00085294">
            <w:pPr>
              <w:tabs>
                <w:tab w:val="right" w:pos="966"/>
              </w:tabs>
              <w:spacing w:before="104" w:after="240"/>
            </w:pPr>
            <w:r w:rsidRPr="006D50D8">
              <w:t>Remarks:</w:t>
            </w:r>
          </w:p>
        </w:tc>
      </w:tr>
      <w:tr w:rsidR="00DB0412" w:rsidRPr="006D50D8" w14:paraId="047138A0" w14:textId="77777777" w:rsidTr="00A2746E">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89E" w14:textId="77777777" w:rsidR="00DB0412" w:rsidRPr="006D50D8" w:rsidRDefault="00DB0412" w:rsidP="00085294">
            <w:pPr>
              <w:tabs>
                <w:tab w:val="right" w:pos="966"/>
              </w:tabs>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9F" w14:textId="77777777" w:rsidR="00DB0412" w:rsidRPr="006D50D8" w:rsidRDefault="00DB0412" w:rsidP="00085294">
            <w:pPr>
              <w:tabs>
                <w:tab w:val="right" w:pos="966"/>
              </w:tabs>
              <w:spacing w:before="104" w:after="240"/>
            </w:pPr>
            <w:r w:rsidRPr="006D50D8">
              <w:t>Substantial failure of the intrusion detection system (not weather related)</w:t>
            </w:r>
          </w:p>
        </w:tc>
      </w:tr>
      <w:tr w:rsidR="00DB0412" w:rsidRPr="006D50D8" w14:paraId="047138A3" w14:textId="77777777" w:rsidTr="00A2746E">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A1" w14:textId="77777777" w:rsidR="00DB0412" w:rsidRPr="006D50D8" w:rsidRDefault="00DB0412" w:rsidP="00085294">
            <w:pPr>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A2" w14:textId="77777777" w:rsidR="00DB0412" w:rsidRPr="006D50D8" w:rsidRDefault="00DB0412" w:rsidP="00085294">
            <w:pPr>
              <w:spacing w:before="104" w:after="240"/>
            </w:pPr>
            <w:r w:rsidRPr="006D50D8">
              <w:t>Remarks:</w:t>
            </w:r>
          </w:p>
        </w:tc>
      </w:tr>
      <w:tr w:rsidR="00DB0412" w:rsidRPr="006D50D8" w14:paraId="047138A6" w14:textId="77777777" w:rsidTr="001E0911">
        <w:trPr>
          <w:cantSplit/>
        </w:trPr>
        <w:tc>
          <w:tcPr>
            <w:tcW w:w="990" w:type="dxa"/>
            <w:vMerge w:val="restart"/>
            <w:tcBorders>
              <w:top w:val="single" w:sz="6" w:space="0" w:color="000000"/>
              <w:left w:val="double" w:sz="12" w:space="0" w:color="auto"/>
              <w:bottom w:val="single" w:sz="6" w:space="0" w:color="000000"/>
              <w:right w:val="nil"/>
            </w:tcBorders>
            <w:tcMar>
              <w:left w:w="115" w:type="dxa"/>
              <w:right w:w="115" w:type="dxa"/>
            </w:tcMar>
          </w:tcPr>
          <w:p w14:paraId="047138A4" w14:textId="77777777" w:rsidR="00DB0412" w:rsidRPr="006D50D8" w:rsidRDefault="00DB0412" w:rsidP="00085294">
            <w:pPr>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A5" w14:textId="77777777" w:rsidR="00DB0412" w:rsidRPr="006D50D8" w:rsidRDefault="00DB0412" w:rsidP="00085294">
            <w:pPr>
              <w:spacing w:before="104" w:after="240"/>
            </w:pPr>
            <w:r w:rsidRPr="006D50D8">
              <w:t xml:space="preserve">Failure to the licensee’s package/personnel search procedures which results in </w:t>
            </w:r>
            <w:proofErr w:type="gramStart"/>
            <w:r w:rsidRPr="006D50D8">
              <w:t>contraband</w:t>
            </w:r>
            <w:proofErr w:type="gramEnd"/>
            <w:r w:rsidRPr="006D50D8">
              <w:t xml:space="preserve"> or an unauthorized individual being introduced into the protected area</w:t>
            </w:r>
          </w:p>
        </w:tc>
      </w:tr>
      <w:tr w:rsidR="00DB0412" w:rsidRPr="006D50D8" w14:paraId="047138A9" w14:textId="77777777" w:rsidTr="00B2131C">
        <w:trPr>
          <w:cantSplit/>
        </w:trPr>
        <w:tc>
          <w:tcPr>
            <w:tcW w:w="990" w:type="dxa"/>
            <w:vMerge/>
            <w:tcBorders>
              <w:top w:val="single" w:sz="6" w:space="0" w:color="000000"/>
              <w:left w:val="double" w:sz="12" w:space="0" w:color="auto"/>
              <w:bottom w:val="single" w:sz="6" w:space="0" w:color="000000"/>
              <w:right w:val="nil"/>
            </w:tcBorders>
            <w:tcMar>
              <w:left w:w="115" w:type="dxa"/>
              <w:right w:w="115" w:type="dxa"/>
            </w:tcMar>
          </w:tcPr>
          <w:p w14:paraId="047138A7" w14:textId="77777777" w:rsidR="00DB0412" w:rsidRPr="006D50D8" w:rsidRDefault="00DB0412" w:rsidP="00085294">
            <w:pPr>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A8" w14:textId="77777777" w:rsidR="00DB0412" w:rsidRPr="006D50D8" w:rsidRDefault="00DB0412" w:rsidP="00085294">
            <w:pPr>
              <w:spacing w:before="104" w:after="240"/>
            </w:pPr>
            <w:r w:rsidRPr="006D50D8">
              <w:t>Remarks:</w:t>
            </w:r>
          </w:p>
        </w:tc>
      </w:tr>
      <w:tr w:rsidR="00B2131C" w:rsidRPr="006D50D8" w14:paraId="047138AC" w14:textId="77777777" w:rsidTr="00B2131C">
        <w:trPr>
          <w:cantSplit/>
        </w:trPr>
        <w:tc>
          <w:tcPr>
            <w:tcW w:w="990" w:type="dxa"/>
            <w:vMerge w:val="restart"/>
            <w:tcBorders>
              <w:top w:val="single" w:sz="6" w:space="0" w:color="000000"/>
              <w:left w:val="double" w:sz="12" w:space="0" w:color="auto"/>
              <w:right w:val="nil"/>
            </w:tcBorders>
            <w:tcMar>
              <w:left w:w="115" w:type="dxa"/>
              <w:right w:w="115" w:type="dxa"/>
            </w:tcMar>
          </w:tcPr>
          <w:p w14:paraId="047138AA" w14:textId="77777777" w:rsidR="00B2131C" w:rsidRPr="006D50D8" w:rsidRDefault="00B2131C" w:rsidP="00085294">
            <w:pPr>
              <w:spacing w:before="104" w:after="240"/>
              <w:jc w:val="center"/>
            </w:pPr>
          </w:p>
        </w:tc>
        <w:tc>
          <w:tcPr>
            <w:tcW w:w="8460" w:type="dxa"/>
            <w:tcBorders>
              <w:top w:val="single" w:sz="6" w:space="0" w:color="000000"/>
              <w:left w:val="single" w:sz="6" w:space="0" w:color="000000"/>
              <w:bottom w:val="single" w:sz="6" w:space="0" w:color="000000"/>
              <w:right w:val="double" w:sz="12" w:space="0" w:color="auto"/>
            </w:tcBorders>
            <w:tcMar>
              <w:left w:w="115" w:type="dxa"/>
              <w:right w:w="115" w:type="dxa"/>
            </w:tcMar>
          </w:tcPr>
          <w:p w14:paraId="047138AB" w14:textId="4B9E8F60" w:rsidR="00B2131C" w:rsidRPr="006D50D8" w:rsidRDefault="00CC2439" w:rsidP="00085294">
            <w:pPr>
              <w:spacing w:before="104" w:after="240"/>
            </w:pPr>
            <w:r w:rsidRPr="00486F00">
              <w:rPr>
                <w:rStyle w:val="StyleBlack"/>
              </w:rPr>
              <w:t xml:space="preserve">Potential tampering or </w:t>
            </w:r>
            <w:r w:rsidRPr="006D50D8">
              <w:rPr>
                <w:noProof/>
              </w:rPr>
              <w:t>vandalism</w:t>
            </w:r>
            <w:r w:rsidRPr="00486F00">
              <w:rPr>
                <w:rStyle w:val="StyleBlack"/>
              </w:rPr>
              <w:t xml:space="preserve"> event involving significant safety or security equipment where questions remain regarding licensee performance/</w:t>
            </w:r>
            <w:proofErr w:type="gramStart"/>
            <w:r w:rsidRPr="00486F00">
              <w:rPr>
                <w:rStyle w:val="StyleBlack"/>
              </w:rPr>
              <w:t>response</w:t>
            </w:r>
            <w:proofErr w:type="gramEnd"/>
            <w:r w:rsidRPr="00486F00">
              <w:rPr>
                <w:rStyle w:val="StyleBlack"/>
              </w:rPr>
              <w:t xml:space="preserve"> or a need exists to independently assess the licensee</w:t>
            </w:r>
            <w:r w:rsidR="004A3B99" w:rsidRPr="00486F00">
              <w:rPr>
                <w:rStyle w:val="StyleBlack"/>
              </w:rPr>
              <w:t>’</w:t>
            </w:r>
            <w:r w:rsidRPr="00486F00">
              <w:rPr>
                <w:rStyle w:val="StyleBlack"/>
              </w:rPr>
              <w:t xml:space="preserve">s conclusion that tampering or </w:t>
            </w:r>
            <w:r w:rsidRPr="006D50D8">
              <w:rPr>
                <w:noProof/>
              </w:rPr>
              <w:t>vandalism</w:t>
            </w:r>
            <w:r w:rsidRPr="00486F00">
              <w:rPr>
                <w:rStyle w:val="StyleBlack"/>
              </w:rPr>
              <w:t xml:space="preserve"> was not a factor in the condition(s) identified</w:t>
            </w:r>
          </w:p>
        </w:tc>
      </w:tr>
      <w:tr w:rsidR="00B2131C" w:rsidRPr="006D50D8" w14:paraId="047138AF" w14:textId="77777777" w:rsidTr="00B2131C">
        <w:trPr>
          <w:cantSplit/>
        </w:trPr>
        <w:tc>
          <w:tcPr>
            <w:tcW w:w="990" w:type="dxa"/>
            <w:vMerge/>
            <w:tcBorders>
              <w:left w:val="double" w:sz="12" w:space="0" w:color="auto"/>
              <w:bottom w:val="double" w:sz="12" w:space="0" w:color="auto"/>
              <w:right w:val="nil"/>
            </w:tcBorders>
            <w:tcMar>
              <w:left w:w="115" w:type="dxa"/>
              <w:right w:w="115" w:type="dxa"/>
            </w:tcMar>
          </w:tcPr>
          <w:p w14:paraId="047138AD" w14:textId="77777777" w:rsidR="00B2131C" w:rsidRPr="006D50D8" w:rsidRDefault="00B2131C" w:rsidP="00085294">
            <w:pPr>
              <w:spacing w:before="104" w:after="240"/>
            </w:pPr>
          </w:p>
        </w:tc>
        <w:tc>
          <w:tcPr>
            <w:tcW w:w="8460" w:type="dxa"/>
            <w:tcBorders>
              <w:top w:val="single" w:sz="6" w:space="0" w:color="000000"/>
              <w:left w:val="single" w:sz="6" w:space="0" w:color="000000"/>
              <w:bottom w:val="double" w:sz="12" w:space="0" w:color="auto"/>
              <w:right w:val="double" w:sz="12" w:space="0" w:color="auto"/>
            </w:tcBorders>
            <w:tcMar>
              <w:left w:w="115" w:type="dxa"/>
              <w:right w:w="115" w:type="dxa"/>
            </w:tcMar>
          </w:tcPr>
          <w:p w14:paraId="047138AE" w14:textId="77777777" w:rsidR="00B2131C" w:rsidRPr="006D50D8" w:rsidRDefault="00B2131C" w:rsidP="00085294">
            <w:pPr>
              <w:spacing w:before="104" w:after="240"/>
            </w:pPr>
            <w:r w:rsidRPr="006D50D8">
              <w:t>Remarks:</w:t>
            </w:r>
          </w:p>
        </w:tc>
      </w:tr>
    </w:tbl>
    <w:p w14:paraId="29EE16A0" w14:textId="77777777" w:rsidR="00C5190A" w:rsidRDefault="00C5190A">
      <w:r>
        <w:br w:type="page"/>
      </w:r>
    </w:p>
    <w:tbl>
      <w:tblPr>
        <w:tblW w:w="0" w:type="auto"/>
        <w:jc w:val="center"/>
        <w:tblLayout w:type="fixed"/>
        <w:tblCellMar>
          <w:left w:w="120" w:type="dxa"/>
          <w:right w:w="120" w:type="dxa"/>
        </w:tblCellMar>
        <w:tblLook w:val="0000" w:firstRow="0" w:lastRow="0" w:firstColumn="0" w:lastColumn="0" w:noHBand="0" w:noVBand="0"/>
      </w:tblPr>
      <w:tblGrid>
        <w:gridCol w:w="6885"/>
        <w:gridCol w:w="2565"/>
      </w:tblGrid>
      <w:tr w:rsidR="00AE63C2" w:rsidRPr="006D50D8" w14:paraId="047138B2" w14:textId="77777777" w:rsidTr="0066724C">
        <w:trPr>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14:paraId="047138B1" w14:textId="77777777" w:rsidR="00AE63C2" w:rsidRPr="006D50D8" w:rsidRDefault="00AE63C2" w:rsidP="007F297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jc w:val="center"/>
            </w:pPr>
            <w:r w:rsidRPr="006D50D8">
              <w:rPr>
                <w:b/>
                <w:bCs/>
              </w:rPr>
              <w:lastRenderedPageBreak/>
              <w:t>RESPONSE DECISION</w:t>
            </w:r>
          </w:p>
        </w:tc>
      </w:tr>
      <w:tr w:rsidR="00AE63C2" w:rsidRPr="006D50D8" w14:paraId="047138B4" w14:textId="77777777" w:rsidTr="004A3B99">
        <w:trPr>
          <w:trHeight w:val="2187"/>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14:paraId="047138B3" w14:textId="77777777" w:rsidR="00AE63C2" w:rsidRPr="006D50D8" w:rsidRDefault="00AE63C2" w:rsidP="007F297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rsidRPr="006D50D8">
              <w:t>USING THE ABOVE INFORMATION AND OTHER KEY ELEMENTS OF CONSIDERATION AS APPROPRIATE, DOCUMENT THE RESPONSE DECISION TO THE EVENT OR CONDITION, AND THE BASIS FOR THAT DECISION</w:t>
            </w:r>
          </w:p>
        </w:tc>
      </w:tr>
      <w:tr w:rsidR="00AE63C2" w:rsidRPr="006D50D8" w14:paraId="047138B9" w14:textId="77777777" w:rsidTr="00654342">
        <w:trPr>
          <w:trHeight w:val="1080"/>
          <w:jc w:val="center"/>
        </w:trPr>
        <w:tc>
          <w:tcPr>
            <w:tcW w:w="9450" w:type="dxa"/>
            <w:gridSpan w:val="2"/>
            <w:tcBorders>
              <w:top w:val="double" w:sz="12" w:space="0" w:color="000000"/>
              <w:left w:val="double" w:sz="12" w:space="0" w:color="000000"/>
              <w:bottom w:val="double" w:sz="12" w:space="0" w:color="000000"/>
              <w:right w:val="double" w:sz="12" w:space="0" w:color="000000"/>
            </w:tcBorders>
            <w:tcMar>
              <w:top w:w="72" w:type="dxa"/>
            </w:tcMar>
          </w:tcPr>
          <w:p w14:paraId="047138B5" w14:textId="77777777" w:rsidR="00AE63C2" w:rsidRPr="006D50D8" w:rsidRDefault="00AE63C2" w:rsidP="007F297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rsidRPr="006D50D8">
              <w:t>DECISION AND DETAILS OF THE BASIS FOR THE DECISION:</w:t>
            </w:r>
          </w:p>
          <w:p w14:paraId="047138B8" w14:textId="77777777" w:rsidR="00AE63C2" w:rsidRPr="006D50D8" w:rsidRDefault="00AE63C2" w:rsidP="007F297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p>
        </w:tc>
      </w:tr>
      <w:tr w:rsidR="00AE63C2" w:rsidRPr="006D50D8" w14:paraId="047138BC" w14:textId="77777777" w:rsidTr="00654342">
        <w:trPr>
          <w:trHeight w:val="360"/>
          <w:jc w:val="center"/>
        </w:trPr>
        <w:tc>
          <w:tcPr>
            <w:tcW w:w="6885" w:type="dxa"/>
            <w:tcBorders>
              <w:top w:val="double" w:sz="12" w:space="0" w:color="000000"/>
              <w:left w:val="double" w:sz="12" w:space="0" w:color="000000"/>
              <w:bottom w:val="single" w:sz="7" w:space="0" w:color="000000"/>
              <w:right w:val="single" w:sz="7" w:space="0" w:color="000000"/>
            </w:tcBorders>
            <w:tcMar>
              <w:top w:w="72" w:type="dxa"/>
            </w:tcMar>
          </w:tcPr>
          <w:p w14:paraId="047138BA" w14:textId="77777777" w:rsidR="00AE63C2" w:rsidRPr="006D50D8" w:rsidRDefault="00AE63C2" w:rsidP="007F297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rsidRPr="006D50D8">
              <w:t>BRANCH CHIEF REVIEW:</w:t>
            </w:r>
          </w:p>
        </w:tc>
        <w:tc>
          <w:tcPr>
            <w:tcW w:w="2565" w:type="dxa"/>
            <w:tcBorders>
              <w:top w:val="double" w:sz="12" w:space="0" w:color="000000"/>
              <w:left w:val="single" w:sz="7" w:space="0" w:color="000000"/>
              <w:bottom w:val="single" w:sz="7" w:space="0" w:color="000000"/>
              <w:right w:val="double" w:sz="12" w:space="0" w:color="000000"/>
            </w:tcBorders>
            <w:tcMar>
              <w:top w:w="72" w:type="dxa"/>
            </w:tcMar>
          </w:tcPr>
          <w:p w14:paraId="047138BB" w14:textId="77777777" w:rsidR="00AE63C2" w:rsidRPr="006D50D8" w:rsidRDefault="00AE63C2" w:rsidP="007F297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rsidRPr="006D50D8">
              <w:t>DATE:</w:t>
            </w:r>
          </w:p>
        </w:tc>
      </w:tr>
      <w:tr w:rsidR="00AE63C2" w:rsidRPr="006D50D8" w14:paraId="047138BF" w14:textId="77777777" w:rsidTr="00654342">
        <w:trPr>
          <w:trHeight w:val="360"/>
          <w:jc w:val="center"/>
        </w:trPr>
        <w:tc>
          <w:tcPr>
            <w:tcW w:w="6885" w:type="dxa"/>
            <w:tcBorders>
              <w:top w:val="single" w:sz="7" w:space="0" w:color="000000"/>
              <w:left w:val="double" w:sz="12" w:space="0" w:color="000000"/>
              <w:bottom w:val="single" w:sz="7" w:space="0" w:color="000000"/>
              <w:right w:val="single" w:sz="7" w:space="0" w:color="000000"/>
            </w:tcBorders>
            <w:tcMar>
              <w:top w:w="72" w:type="dxa"/>
            </w:tcMar>
          </w:tcPr>
          <w:p w14:paraId="047138BD" w14:textId="77777777" w:rsidR="00AE63C2" w:rsidRPr="006D50D8" w:rsidRDefault="00AE63C2" w:rsidP="007F297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rsidRPr="006D50D8">
              <w:t>DIVISION DIRECTOR REVIEW:</w:t>
            </w:r>
          </w:p>
        </w:tc>
        <w:tc>
          <w:tcPr>
            <w:tcW w:w="2565" w:type="dxa"/>
            <w:tcBorders>
              <w:top w:val="single" w:sz="7" w:space="0" w:color="000000"/>
              <w:left w:val="single" w:sz="7" w:space="0" w:color="000000"/>
              <w:bottom w:val="single" w:sz="7" w:space="0" w:color="000000"/>
              <w:right w:val="double" w:sz="12" w:space="0" w:color="000000"/>
            </w:tcBorders>
            <w:tcMar>
              <w:top w:w="72" w:type="dxa"/>
            </w:tcMar>
          </w:tcPr>
          <w:p w14:paraId="047138BE" w14:textId="77777777" w:rsidR="00AE63C2" w:rsidRPr="006D50D8" w:rsidRDefault="00AE63C2" w:rsidP="007F297C">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rsidRPr="006D50D8">
              <w:t>DATE:</w:t>
            </w:r>
          </w:p>
        </w:tc>
      </w:tr>
      <w:tr w:rsidR="00AE63C2" w:rsidRPr="006D50D8" w14:paraId="047138C3" w14:textId="77777777" w:rsidTr="0066724C">
        <w:trPr>
          <w:jc w:val="center"/>
        </w:trPr>
        <w:tc>
          <w:tcPr>
            <w:tcW w:w="9450" w:type="dxa"/>
            <w:gridSpan w:val="2"/>
            <w:tcBorders>
              <w:top w:val="single" w:sz="7" w:space="0" w:color="000000"/>
              <w:left w:val="double" w:sz="12" w:space="0" w:color="000000"/>
              <w:bottom w:val="double" w:sz="12" w:space="0" w:color="000000"/>
              <w:right w:val="double" w:sz="12" w:space="0" w:color="000000"/>
            </w:tcBorders>
            <w:tcMar>
              <w:top w:w="72" w:type="dxa"/>
            </w:tcMar>
          </w:tcPr>
          <w:p w14:paraId="047138C0" w14:textId="77777777" w:rsidR="00E75038" w:rsidRPr="006D50D8" w:rsidRDefault="00E75038" w:rsidP="00654342">
            <w:pPr>
              <w:pStyle w:val="BodyText"/>
            </w:pPr>
            <w:r w:rsidRPr="006D50D8">
              <w:t>ADAMS ACCESSION NUMBER:</w:t>
            </w:r>
          </w:p>
          <w:p w14:paraId="047138C1" w14:textId="77777777" w:rsidR="00E75038" w:rsidRPr="006D50D8" w:rsidRDefault="00E75038" w:rsidP="00654342">
            <w:pPr>
              <w:pStyle w:val="BodyText"/>
            </w:pPr>
            <w:r w:rsidRPr="006D50D8">
              <w:t>EVENT NOTIFICATION REPORT NUMBER (as applicable):</w:t>
            </w:r>
          </w:p>
          <w:p w14:paraId="047138C2" w14:textId="68A8A98A" w:rsidR="00AE63C2" w:rsidRPr="006D50D8" w:rsidRDefault="00962A08" w:rsidP="00654342">
            <w:pPr>
              <w:pStyle w:val="BodyText"/>
            </w:pPr>
            <w:r w:rsidRPr="00486F00">
              <w:rPr>
                <w:rStyle w:val="StyleBlack"/>
              </w:rPr>
              <w:t>Profiled using template NRR</w:t>
            </w:r>
            <w:r w:rsidRPr="00486F00">
              <w:rPr>
                <w:rStyle w:val="StyleBlack"/>
              </w:rPr>
              <w:noBreakHyphen/>
              <w:t>123 (</w:t>
            </w:r>
            <w:hyperlink r:id="rId25" w:history="1">
              <w:r w:rsidRPr="006D50D8">
                <w:rPr>
                  <w:rStyle w:val="Hyperlink"/>
                </w:rPr>
                <w:t>ML18233A547</w:t>
              </w:r>
            </w:hyperlink>
            <w:r w:rsidR="00F91FE1" w:rsidRPr="002A217D">
              <w:rPr>
                <w:rStyle w:val="Hyperlink"/>
                <w:u w:val="none"/>
              </w:rPr>
              <w:t xml:space="preserve"> </w:t>
            </w:r>
            <w:r w:rsidR="002A217D">
              <w:rPr>
                <w:rStyle w:val="Hyperlink"/>
                <w:u w:val="none"/>
              </w:rPr>
              <w:t>(</w:t>
            </w:r>
            <w:r w:rsidR="00F91FE1" w:rsidRPr="002A217D">
              <w:rPr>
                <w:rStyle w:val="Hyperlink"/>
                <w:u w:val="none"/>
              </w:rPr>
              <w:t>non-public</w:t>
            </w:r>
            <w:r w:rsidR="002A217D">
              <w:rPr>
                <w:rStyle w:val="Hyperlink"/>
                <w:u w:val="none"/>
              </w:rPr>
              <w:t>)</w:t>
            </w:r>
            <w:r w:rsidRPr="00486F00">
              <w:rPr>
                <w:rStyle w:val="StyleBlack"/>
              </w:rPr>
              <w:t>)</w:t>
            </w:r>
          </w:p>
        </w:tc>
      </w:tr>
    </w:tbl>
    <w:p w14:paraId="7B02B5C3" w14:textId="77777777" w:rsidR="009F4BC9" w:rsidRDefault="009F4BC9" w:rsidP="00ED4C35">
      <w:pPr>
        <w:pStyle w:val="BodyText"/>
      </w:pPr>
    </w:p>
    <w:p w14:paraId="047138C4" w14:textId="19B62052" w:rsidR="00DB0412" w:rsidRPr="00AF03AC" w:rsidRDefault="00272FA4" w:rsidP="00ED4C35">
      <w:pPr>
        <w:pStyle w:val="BodyText"/>
      </w:pPr>
      <w:r w:rsidRPr="00AF03AC">
        <w:t>Note:</w:t>
      </w:r>
      <w:r w:rsidRPr="00AF03AC">
        <w:tab/>
        <w:t>The above tables are provided as examples only.</w:t>
      </w:r>
      <w:r w:rsidR="00867053" w:rsidRPr="00AF03AC">
        <w:t xml:space="preserve"> </w:t>
      </w:r>
      <w:r w:rsidRPr="00AF03AC">
        <w:t>The regions have discretion</w:t>
      </w:r>
      <w:r w:rsidR="00296754" w:rsidRPr="00AF03AC">
        <w:t xml:space="preserve"> </w:t>
      </w:r>
      <w:r w:rsidRPr="00AF03AC">
        <w:t>to modify these tables in their implementing procedures or office instructions.</w:t>
      </w:r>
    </w:p>
    <w:p w14:paraId="55A32BF1" w14:textId="0F31C70F" w:rsidR="00C60841" w:rsidRPr="00AF03AC" w:rsidRDefault="00C60841" w:rsidP="00ED4C35">
      <w:pPr>
        <w:pStyle w:val="BodyText"/>
      </w:pPr>
    </w:p>
    <w:p w14:paraId="047138C5" w14:textId="77777777" w:rsidR="00B365DB" w:rsidRPr="006171FE" w:rsidRDefault="00B365DB" w:rsidP="00ED4C35">
      <w:pPr>
        <w:pStyle w:val="BodyText"/>
        <w:sectPr w:rsidR="00B365DB" w:rsidRPr="006171FE" w:rsidSect="00CF57A4">
          <w:headerReference w:type="default" r:id="rId26"/>
          <w:footerReference w:type="default" r:id="rId27"/>
          <w:pgSz w:w="12240" w:h="15840"/>
          <w:pgMar w:top="1440" w:right="1440" w:bottom="1440" w:left="1440" w:header="720" w:footer="720" w:gutter="0"/>
          <w:pgNumType w:start="1"/>
          <w:cols w:space="720"/>
          <w:noEndnote/>
          <w:docGrid w:linePitch="299"/>
        </w:sectPr>
      </w:pPr>
    </w:p>
    <w:p w14:paraId="047138C6" w14:textId="7E3FBA7B" w:rsidR="00D96AD1" w:rsidRPr="00591DD0" w:rsidRDefault="00D96AD1" w:rsidP="00DB6A32">
      <w:pPr>
        <w:pStyle w:val="attachmenttitle"/>
      </w:pPr>
      <w:bookmarkStart w:id="121" w:name="_Toc188457729"/>
      <w:r w:rsidRPr="00591DD0">
        <w:lastRenderedPageBreak/>
        <w:t>Attachment 1</w:t>
      </w:r>
      <w:r w:rsidR="004E24B1">
        <w:t xml:space="preserve">: </w:t>
      </w:r>
      <w:r w:rsidRPr="00591DD0">
        <w:t>Revision History for IMC</w:t>
      </w:r>
      <w:r w:rsidR="00E37B36" w:rsidRPr="00591DD0">
        <w:t> </w:t>
      </w:r>
      <w:r w:rsidRPr="00591DD0">
        <w:t>0309</w:t>
      </w:r>
      <w:bookmarkEnd w:id="121"/>
    </w:p>
    <w:tbl>
      <w:tblPr>
        <w:tblStyle w:val="IM"/>
        <w:tblW w:w="13045" w:type="dxa"/>
        <w:tblLayout w:type="fixed"/>
        <w:tblLook w:val="0000" w:firstRow="0" w:lastRow="0" w:firstColumn="0" w:lastColumn="0" w:noHBand="0" w:noVBand="0"/>
      </w:tblPr>
      <w:tblGrid>
        <w:gridCol w:w="1435"/>
        <w:gridCol w:w="1620"/>
        <w:gridCol w:w="6120"/>
        <w:gridCol w:w="1620"/>
        <w:gridCol w:w="2250"/>
      </w:tblGrid>
      <w:tr w:rsidR="00C47AC0" w:rsidRPr="00591DD0" w14:paraId="047138CE" w14:textId="77777777" w:rsidTr="002A2950">
        <w:tc>
          <w:tcPr>
            <w:tcW w:w="1435" w:type="dxa"/>
          </w:tcPr>
          <w:p w14:paraId="047138C8" w14:textId="77777777" w:rsidR="00C47AC0" w:rsidRPr="00591DD0" w:rsidRDefault="00C47AC0" w:rsidP="00C47AC0">
            <w:r w:rsidRPr="00591DD0">
              <w:t>Commitment Tracking Number</w:t>
            </w:r>
          </w:p>
        </w:tc>
        <w:tc>
          <w:tcPr>
            <w:tcW w:w="1620" w:type="dxa"/>
          </w:tcPr>
          <w:p w14:paraId="6BC0B9B2" w14:textId="77777777" w:rsidR="00C47AC0" w:rsidRDefault="00C47AC0" w:rsidP="00C47AC0">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t>Accession Number</w:t>
            </w:r>
          </w:p>
          <w:p w14:paraId="61F94522" w14:textId="77777777" w:rsidR="00C47AC0" w:rsidRDefault="00C47AC0" w:rsidP="00C47AC0">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rsidRPr="00591DD0">
              <w:t>Issue Date</w:t>
            </w:r>
          </w:p>
          <w:p w14:paraId="047138C9" w14:textId="2619CEA0" w:rsidR="00C47AC0" w:rsidRPr="00591DD0" w:rsidRDefault="00C47AC0" w:rsidP="00C47AC0">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t>Change Notice</w:t>
            </w:r>
          </w:p>
        </w:tc>
        <w:tc>
          <w:tcPr>
            <w:tcW w:w="6120" w:type="dxa"/>
          </w:tcPr>
          <w:p w14:paraId="047138CA" w14:textId="77777777" w:rsidR="00C47AC0" w:rsidRPr="00591DD0" w:rsidRDefault="00C47AC0" w:rsidP="00C47AC0">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rsidRPr="00591DD0">
              <w:t>Description of Change</w:t>
            </w:r>
          </w:p>
        </w:tc>
        <w:tc>
          <w:tcPr>
            <w:tcW w:w="1620" w:type="dxa"/>
          </w:tcPr>
          <w:p w14:paraId="047138CB" w14:textId="73DD67C5" w:rsidR="00C47AC0" w:rsidRPr="00591DD0" w:rsidRDefault="00890357" w:rsidP="00C47AC0">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r>
              <w:t xml:space="preserve">Description of </w:t>
            </w:r>
            <w:r w:rsidR="00C47AC0" w:rsidRPr="00591DD0">
              <w:t>Training</w:t>
            </w:r>
            <w:r w:rsidR="00B454FC">
              <w:t xml:space="preserve"> / Knowledge Management</w:t>
            </w:r>
            <w:r w:rsidR="000767E0">
              <w:t xml:space="preserve"> </w:t>
            </w:r>
            <w:r w:rsidR="00C47AC0" w:rsidRPr="00591DD0">
              <w:t>Required</w:t>
            </w:r>
            <w:r>
              <w:t xml:space="preserve"> and Completion Date</w:t>
            </w:r>
          </w:p>
        </w:tc>
        <w:tc>
          <w:tcPr>
            <w:tcW w:w="2250" w:type="dxa"/>
          </w:tcPr>
          <w:p w14:paraId="047138CD" w14:textId="1C7F6E03" w:rsidR="00C47AC0" w:rsidRPr="00591DD0" w:rsidRDefault="00C47AC0" w:rsidP="00C47AC0">
            <w:r w:rsidRPr="00591DD0">
              <w:t xml:space="preserve">Comment Resolution </w:t>
            </w:r>
            <w:r w:rsidR="00890357">
              <w:t xml:space="preserve">and Closed Feedback Form </w:t>
            </w:r>
            <w:r w:rsidRPr="00591DD0">
              <w:t>Accession Number</w:t>
            </w:r>
            <w:r w:rsidR="00890357">
              <w:t xml:space="preserve"> (Pre-Decisional, Non-Public Information)</w:t>
            </w:r>
          </w:p>
        </w:tc>
      </w:tr>
      <w:tr w:rsidR="00C47AC0" w:rsidRPr="00591DD0" w14:paraId="047138D7" w14:textId="77777777" w:rsidTr="002A2950">
        <w:trPr>
          <w:tblHeader w:val="0"/>
        </w:trPr>
        <w:tc>
          <w:tcPr>
            <w:tcW w:w="1435" w:type="dxa"/>
          </w:tcPr>
          <w:p w14:paraId="047138CF" w14:textId="77777777" w:rsidR="00C47AC0" w:rsidRPr="00591DD0" w:rsidRDefault="00C47AC0" w:rsidP="008B6806">
            <w:pPr>
              <w:tabs>
                <w:tab w:val="left" w:pos="0"/>
                <w:tab w:val="left" w:pos="835"/>
                <w:tab w:val="left" w:pos="1440"/>
                <w:tab w:val="left" w:pos="2044"/>
                <w:tab w:val="left" w:pos="2635"/>
                <w:tab w:val="left" w:pos="3240"/>
                <w:tab w:val="left" w:pos="3844"/>
                <w:tab w:val="left" w:pos="4435"/>
                <w:tab w:val="left" w:pos="5040"/>
                <w:tab w:val="left" w:pos="5644"/>
                <w:tab w:val="left" w:pos="6235"/>
                <w:tab w:val="left" w:pos="6840"/>
              </w:tabs>
            </w:pPr>
          </w:p>
        </w:tc>
        <w:tc>
          <w:tcPr>
            <w:tcW w:w="1620" w:type="dxa"/>
          </w:tcPr>
          <w:p w14:paraId="44E7E9AC" w14:textId="2A13793A" w:rsidR="004453D9" w:rsidRPr="00343136" w:rsidRDefault="004453D9" w:rsidP="008B6806">
            <w:pPr>
              <w:rPr>
                <w:rStyle w:val="Hyperlink"/>
                <w:color w:val="auto"/>
              </w:rPr>
            </w:pPr>
            <w:r w:rsidRPr="00343136">
              <w:t>ML033230210</w:t>
            </w:r>
          </w:p>
          <w:p w14:paraId="047138D0" w14:textId="55CA172C" w:rsidR="00C47AC0" w:rsidRPr="00591DD0" w:rsidRDefault="00C47AC0" w:rsidP="008B6806">
            <w:r w:rsidRPr="00591DD0">
              <w:t>11/05/03</w:t>
            </w:r>
          </w:p>
          <w:p w14:paraId="047138D2" w14:textId="0E65D401" w:rsidR="00C47AC0" w:rsidRPr="00591DD0" w:rsidRDefault="00C47AC0" w:rsidP="004453D9">
            <w:r w:rsidRPr="00343136">
              <w:t>CN 03-036</w:t>
            </w:r>
          </w:p>
        </w:tc>
        <w:tc>
          <w:tcPr>
            <w:tcW w:w="6120" w:type="dxa"/>
          </w:tcPr>
          <w:p w14:paraId="047138D3" w14:textId="4E531141" w:rsidR="00C47AC0" w:rsidRPr="00591DD0" w:rsidRDefault="00C47AC0" w:rsidP="008B6806">
            <w:pPr>
              <w:pStyle w:val="NormalWeb"/>
              <w:spacing w:before="0" w:beforeAutospacing="0" w:after="0" w:afterAutospacing="0"/>
            </w:pPr>
            <w:r w:rsidRPr="00591DD0">
              <w:rPr>
                <w:bCs/>
              </w:rPr>
              <w:t>Initial Issue.</w:t>
            </w:r>
            <w:r>
              <w:rPr>
                <w:bCs/>
              </w:rPr>
              <w:t xml:space="preserve"> </w:t>
            </w:r>
            <w:r w:rsidRPr="00591DD0">
              <w:t>Provides guidance for implementing Management Directive 8.3, "NRC Incident Investigation Program," at operating power reactors.</w:t>
            </w:r>
          </w:p>
        </w:tc>
        <w:tc>
          <w:tcPr>
            <w:tcW w:w="1620" w:type="dxa"/>
          </w:tcPr>
          <w:p w14:paraId="047138D4" w14:textId="77777777" w:rsidR="00C47AC0" w:rsidRPr="00591DD0" w:rsidRDefault="00C47AC0" w:rsidP="008B6806">
            <w:r w:rsidRPr="00591DD0">
              <w:t>N/A</w:t>
            </w:r>
          </w:p>
        </w:tc>
        <w:tc>
          <w:tcPr>
            <w:tcW w:w="2250" w:type="dxa"/>
          </w:tcPr>
          <w:p w14:paraId="047138D6" w14:textId="77777777" w:rsidR="00C47AC0" w:rsidRPr="00591DD0" w:rsidRDefault="00C47AC0" w:rsidP="008B6806">
            <w:r w:rsidRPr="00591DD0">
              <w:t>N/A</w:t>
            </w:r>
          </w:p>
        </w:tc>
      </w:tr>
      <w:tr w:rsidR="00C47AC0" w:rsidRPr="00591DD0" w14:paraId="047138DE" w14:textId="77777777" w:rsidTr="002A2950">
        <w:trPr>
          <w:tblHeader w:val="0"/>
        </w:trPr>
        <w:tc>
          <w:tcPr>
            <w:tcW w:w="1435" w:type="dxa"/>
          </w:tcPr>
          <w:p w14:paraId="047138D8" w14:textId="77777777" w:rsidR="00C47AC0" w:rsidRPr="00591DD0" w:rsidRDefault="00C47AC0" w:rsidP="008B6806">
            <w:r w:rsidRPr="00591DD0">
              <w:t>N/A</w:t>
            </w:r>
          </w:p>
        </w:tc>
        <w:tc>
          <w:tcPr>
            <w:tcW w:w="1620" w:type="dxa"/>
          </w:tcPr>
          <w:p w14:paraId="047138D9" w14:textId="77777777" w:rsidR="00C47AC0" w:rsidRPr="00591DD0" w:rsidRDefault="00C47AC0" w:rsidP="008B6806">
            <w:r w:rsidRPr="00591DD0">
              <w:t>09/12/06</w:t>
            </w:r>
          </w:p>
        </w:tc>
        <w:tc>
          <w:tcPr>
            <w:tcW w:w="6120" w:type="dxa"/>
          </w:tcPr>
          <w:p w14:paraId="047138DA" w14:textId="77777777" w:rsidR="00C47AC0" w:rsidRPr="00591DD0" w:rsidRDefault="00C47AC0" w:rsidP="008B6806">
            <w:r w:rsidRPr="00591DD0">
              <w:t>Revision history reviewed for the last four years.</w:t>
            </w:r>
          </w:p>
        </w:tc>
        <w:tc>
          <w:tcPr>
            <w:tcW w:w="1620" w:type="dxa"/>
          </w:tcPr>
          <w:p w14:paraId="047138DB" w14:textId="77777777" w:rsidR="00C47AC0" w:rsidRPr="00591DD0" w:rsidRDefault="00C47AC0" w:rsidP="008B6806">
            <w:r w:rsidRPr="00591DD0">
              <w:t>N/A</w:t>
            </w:r>
          </w:p>
        </w:tc>
        <w:tc>
          <w:tcPr>
            <w:tcW w:w="2250" w:type="dxa"/>
          </w:tcPr>
          <w:p w14:paraId="047138DD" w14:textId="77777777" w:rsidR="00C47AC0" w:rsidRPr="00591DD0" w:rsidRDefault="00C47AC0" w:rsidP="008B6806">
            <w:r w:rsidRPr="00591DD0">
              <w:t>N/A</w:t>
            </w:r>
          </w:p>
        </w:tc>
      </w:tr>
      <w:tr w:rsidR="00C47AC0" w:rsidRPr="00591DD0" w14:paraId="047138E7" w14:textId="77777777" w:rsidTr="002A2950">
        <w:trPr>
          <w:tblHeader w:val="0"/>
        </w:trPr>
        <w:tc>
          <w:tcPr>
            <w:tcW w:w="1435" w:type="dxa"/>
          </w:tcPr>
          <w:p w14:paraId="047138DF" w14:textId="77777777" w:rsidR="00C47AC0" w:rsidRPr="00591DD0" w:rsidRDefault="00C47AC0" w:rsidP="008B6806">
            <w:r w:rsidRPr="00591DD0">
              <w:t>N/A</w:t>
            </w:r>
          </w:p>
        </w:tc>
        <w:tc>
          <w:tcPr>
            <w:tcW w:w="1620" w:type="dxa"/>
          </w:tcPr>
          <w:p w14:paraId="48CA22BC" w14:textId="49E654A9" w:rsidR="004453D9" w:rsidRPr="00343136" w:rsidRDefault="004453D9" w:rsidP="008B6806">
            <w:pPr>
              <w:rPr>
                <w:rStyle w:val="Hyperlink"/>
                <w:color w:val="auto"/>
              </w:rPr>
            </w:pPr>
            <w:r w:rsidRPr="00343136">
              <w:t>ML070860410</w:t>
            </w:r>
          </w:p>
          <w:p w14:paraId="047138E0" w14:textId="3EB5354A" w:rsidR="00C47AC0" w:rsidRPr="00591DD0" w:rsidRDefault="00C47AC0" w:rsidP="008B6806">
            <w:r w:rsidRPr="00591DD0">
              <w:t>04/04/07</w:t>
            </w:r>
          </w:p>
          <w:p w14:paraId="047138E2" w14:textId="62431DAC" w:rsidR="00C47AC0" w:rsidRPr="00591DD0" w:rsidRDefault="00C47AC0" w:rsidP="004453D9">
            <w:r w:rsidRPr="00343136">
              <w:t>CN 07-012</w:t>
            </w:r>
          </w:p>
        </w:tc>
        <w:tc>
          <w:tcPr>
            <w:tcW w:w="6120" w:type="dxa"/>
          </w:tcPr>
          <w:p w14:paraId="047138E3" w14:textId="50E5130B" w:rsidR="00C47AC0" w:rsidRPr="00591DD0" w:rsidRDefault="00C47AC0" w:rsidP="008B6806">
            <w:r w:rsidRPr="00591DD0">
              <w:t>IMC 0309 is revised to provide deterministic criteria for performing reactive inspections in areas such as reactor safety, radiation safety, and safeguards/security.</w:t>
            </w:r>
            <w:r>
              <w:t xml:space="preserve"> </w:t>
            </w:r>
            <w:r w:rsidRPr="00591DD0">
              <w:t>Deterministic and risk-informed decision criteria from MD 8.3 are included in IMC 0309.</w:t>
            </w:r>
            <w:r>
              <w:t xml:space="preserve"> </w:t>
            </w:r>
            <w:r w:rsidRPr="00591DD0">
              <w:t>Enclosures 1 and 2 are added to provide a sample format for documenting reactive inspection decisions.</w:t>
            </w:r>
          </w:p>
        </w:tc>
        <w:tc>
          <w:tcPr>
            <w:tcW w:w="1620" w:type="dxa"/>
          </w:tcPr>
          <w:p w14:paraId="047138E4" w14:textId="77777777" w:rsidR="00C47AC0" w:rsidRPr="00591DD0" w:rsidRDefault="00C47AC0" w:rsidP="008B6806">
            <w:r w:rsidRPr="00591DD0">
              <w:t>None</w:t>
            </w:r>
          </w:p>
        </w:tc>
        <w:tc>
          <w:tcPr>
            <w:tcW w:w="2250" w:type="dxa"/>
          </w:tcPr>
          <w:p w14:paraId="047138E6" w14:textId="77777777" w:rsidR="00C47AC0" w:rsidRPr="00591DD0" w:rsidRDefault="00C47AC0" w:rsidP="008B6806">
            <w:hyperlink r:id="rId28" w:history="1">
              <w:r w:rsidRPr="00591DD0">
                <w:rPr>
                  <w:rStyle w:val="Hyperlink"/>
                </w:rPr>
                <w:t>ML070860416</w:t>
              </w:r>
            </w:hyperlink>
          </w:p>
        </w:tc>
      </w:tr>
      <w:tr w:rsidR="00C47AC0" w:rsidRPr="00591DD0" w14:paraId="047138F0" w14:textId="77777777" w:rsidTr="002A2950">
        <w:trPr>
          <w:trHeight w:hRule="exact" w:val="1880"/>
          <w:tblHeader w:val="0"/>
        </w:trPr>
        <w:tc>
          <w:tcPr>
            <w:tcW w:w="1435" w:type="dxa"/>
          </w:tcPr>
          <w:p w14:paraId="7522B81F" w14:textId="3A7D497D" w:rsidR="00C47AC0" w:rsidRDefault="00C47AC0" w:rsidP="008B6806">
            <w:r>
              <w:t>N/A</w:t>
            </w:r>
          </w:p>
          <w:p w14:paraId="047138E8" w14:textId="77777777" w:rsidR="00C47AC0" w:rsidRPr="006D50D8" w:rsidRDefault="00C47AC0" w:rsidP="008B6806">
            <w:pPr>
              <w:jc w:val="center"/>
            </w:pPr>
          </w:p>
        </w:tc>
        <w:tc>
          <w:tcPr>
            <w:tcW w:w="1620" w:type="dxa"/>
          </w:tcPr>
          <w:p w14:paraId="7B68C4FB" w14:textId="5E47D5F2" w:rsidR="00962F90" w:rsidRPr="00343136" w:rsidRDefault="00962F90" w:rsidP="008B6806">
            <w:pPr>
              <w:rPr>
                <w:rStyle w:val="Hyperlink"/>
                <w:color w:val="auto"/>
              </w:rPr>
            </w:pPr>
            <w:r w:rsidRPr="00343136">
              <w:t>ML072550088</w:t>
            </w:r>
          </w:p>
          <w:p w14:paraId="047138E9" w14:textId="40A4554A" w:rsidR="00C47AC0" w:rsidRPr="00591DD0" w:rsidRDefault="00C47AC0" w:rsidP="008B6806">
            <w:r w:rsidRPr="00591DD0">
              <w:t>01/10/08</w:t>
            </w:r>
          </w:p>
          <w:p w14:paraId="047138EB" w14:textId="4B915185" w:rsidR="00C47AC0" w:rsidRPr="00591DD0" w:rsidRDefault="00C47AC0" w:rsidP="00962F90">
            <w:r w:rsidRPr="00343136">
              <w:t>CN 08-002</w:t>
            </w:r>
          </w:p>
        </w:tc>
        <w:tc>
          <w:tcPr>
            <w:tcW w:w="6120" w:type="dxa"/>
          </w:tcPr>
          <w:p w14:paraId="047138EC" w14:textId="698C619E" w:rsidR="00C47AC0" w:rsidRPr="00591DD0" w:rsidRDefault="00C47AC0" w:rsidP="008B6806">
            <w:r w:rsidRPr="00591DD0">
              <w:t xml:space="preserve">Defines the SI/AIT risk </w:t>
            </w:r>
            <w:proofErr w:type="gramStart"/>
            <w:r w:rsidRPr="00591DD0">
              <w:t>overlap</w:t>
            </w:r>
            <w:proofErr w:type="gramEnd"/>
            <w:r w:rsidRPr="00591DD0">
              <w:t xml:space="preserve"> region as the basis for region interaction with NRR, and NSIR in determining the level of event response.</w:t>
            </w:r>
            <w:r>
              <w:t xml:space="preserve"> </w:t>
            </w:r>
            <w:r w:rsidRPr="00591DD0">
              <w:t>Provides deterministic criteria for events involving potential tampering with safety or security related equipment.</w:t>
            </w:r>
          </w:p>
        </w:tc>
        <w:tc>
          <w:tcPr>
            <w:tcW w:w="1620" w:type="dxa"/>
          </w:tcPr>
          <w:p w14:paraId="047138ED" w14:textId="77777777" w:rsidR="00C47AC0" w:rsidRPr="00591DD0" w:rsidRDefault="00C47AC0" w:rsidP="008B6806">
            <w:r w:rsidRPr="00591DD0">
              <w:t>None</w:t>
            </w:r>
          </w:p>
        </w:tc>
        <w:bookmarkStart w:id="122" w:name="OLE_LINK3"/>
        <w:bookmarkStart w:id="123" w:name="OLE_LINK4"/>
        <w:tc>
          <w:tcPr>
            <w:tcW w:w="2250" w:type="dxa"/>
          </w:tcPr>
          <w:p w14:paraId="047138EF" w14:textId="77777777" w:rsidR="00C47AC0" w:rsidRPr="00591DD0" w:rsidRDefault="00C47AC0" w:rsidP="008B6806">
            <w:r w:rsidRPr="00591DD0">
              <w:fldChar w:fldCharType="begin"/>
            </w:r>
            <w:r w:rsidRPr="00591DD0">
              <w:instrText xml:space="preserve"> HYPERLINK "https://nrodrp.nrc.gov/idmws/ViewDocByAccession.asp?AccessionNumber=ML073370664" </w:instrText>
            </w:r>
            <w:r w:rsidRPr="00591DD0">
              <w:fldChar w:fldCharType="separate"/>
            </w:r>
            <w:r w:rsidRPr="00591DD0">
              <w:rPr>
                <w:rStyle w:val="Hyperlink"/>
              </w:rPr>
              <w:t>ML073370664</w:t>
            </w:r>
            <w:bookmarkEnd w:id="122"/>
            <w:bookmarkEnd w:id="123"/>
            <w:r w:rsidRPr="00591DD0">
              <w:fldChar w:fldCharType="end"/>
            </w:r>
          </w:p>
        </w:tc>
      </w:tr>
      <w:tr w:rsidR="00C47AC0" w:rsidRPr="00591DD0" w14:paraId="047138F9" w14:textId="77777777" w:rsidTr="002A2950">
        <w:trPr>
          <w:trHeight w:val="676"/>
          <w:tblHeader w:val="0"/>
        </w:trPr>
        <w:tc>
          <w:tcPr>
            <w:tcW w:w="1435" w:type="dxa"/>
          </w:tcPr>
          <w:p w14:paraId="045605BC" w14:textId="77777777" w:rsidR="00C47AC0" w:rsidRDefault="00C47AC0" w:rsidP="008B6806">
            <w:r w:rsidRPr="00591DD0">
              <w:t>N/A</w:t>
            </w:r>
          </w:p>
          <w:p w14:paraId="047138F1" w14:textId="77777777" w:rsidR="00C47AC0" w:rsidRPr="006D50D8" w:rsidRDefault="00C47AC0" w:rsidP="008B6806"/>
        </w:tc>
        <w:tc>
          <w:tcPr>
            <w:tcW w:w="1620" w:type="dxa"/>
          </w:tcPr>
          <w:p w14:paraId="023B5959" w14:textId="40D3D9D4" w:rsidR="00962F90" w:rsidRPr="00343136" w:rsidRDefault="00962F90" w:rsidP="008B6806">
            <w:pPr>
              <w:rPr>
                <w:rStyle w:val="Hyperlink"/>
                <w:color w:val="auto"/>
              </w:rPr>
            </w:pPr>
            <w:r w:rsidRPr="00343136">
              <w:t>ML082820075</w:t>
            </w:r>
          </w:p>
          <w:p w14:paraId="047138F2" w14:textId="70E4526F" w:rsidR="00C47AC0" w:rsidRPr="00591DD0" w:rsidRDefault="00C47AC0" w:rsidP="008B6806">
            <w:r w:rsidRPr="00591DD0">
              <w:t>03/23/09</w:t>
            </w:r>
          </w:p>
          <w:p w14:paraId="047138F4" w14:textId="0E422552" w:rsidR="00C47AC0" w:rsidRPr="00591DD0" w:rsidRDefault="00C47AC0" w:rsidP="00962F90">
            <w:r w:rsidRPr="00343136">
              <w:t>CN 09-010</w:t>
            </w:r>
          </w:p>
        </w:tc>
        <w:tc>
          <w:tcPr>
            <w:tcW w:w="6120" w:type="dxa"/>
          </w:tcPr>
          <w:p w14:paraId="047138F5" w14:textId="484246EA" w:rsidR="00C47AC0" w:rsidRPr="00591DD0" w:rsidRDefault="00C47AC0" w:rsidP="008B6806">
            <w:r w:rsidRPr="00591DD0">
              <w:t>Enclosures 1 and 2 when deciding not to perform a reactive inspection.</w:t>
            </w:r>
            <w:r>
              <w:t xml:space="preserve"> </w:t>
            </w:r>
            <w:r w:rsidRPr="00591DD0">
              <w:t>Delete 2 IIT deterministic criteria that are redundant with MD 8.10.</w:t>
            </w:r>
          </w:p>
        </w:tc>
        <w:tc>
          <w:tcPr>
            <w:tcW w:w="1620" w:type="dxa"/>
          </w:tcPr>
          <w:p w14:paraId="047138F6" w14:textId="77777777" w:rsidR="00C47AC0" w:rsidRPr="00591DD0" w:rsidRDefault="00C47AC0" w:rsidP="008B6806">
            <w:r w:rsidRPr="00591DD0">
              <w:t>None</w:t>
            </w:r>
          </w:p>
        </w:tc>
        <w:tc>
          <w:tcPr>
            <w:tcW w:w="2250" w:type="dxa"/>
          </w:tcPr>
          <w:p w14:paraId="047138F8" w14:textId="77777777" w:rsidR="00C47AC0" w:rsidRPr="00591DD0" w:rsidRDefault="00C47AC0" w:rsidP="008B6806">
            <w:hyperlink r:id="rId29" w:history="1">
              <w:r w:rsidRPr="00591DD0">
                <w:rPr>
                  <w:rStyle w:val="Hyperlink"/>
                </w:rPr>
                <w:t>ML082820096</w:t>
              </w:r>
            </w:hyperlink>
          </w:p>
        </w:tc>
      </w:tr>
      <w:tr w:rsidR="00C47AC0" w:rsidRPr="00591DD0" w14:paraId="04713902" w14:textId="77777777" w:rsidTr="002A2950">
        <w:trPr>
          <w:trHeight w:val="676"/>
          <w:tblHeader w:val="0"/>
        </w:trPr>
        <w:tc>
          <w:tcPr>
            <w:tcW w:w="1435" w:type="dxa"/>
          </w:tcPr>
          <w:p w14:paraId="6596876E" w14:textId="77777777" w:rsidR="00C47AC0" w:rsidRDefault="00C47AC0" w:rsidP="008B6806">
            <w:r w:rsidRPr="00591DD0">
              <w:t>N/A</w:t>
            </w:r>
          </w:p>
          <w:p w14:paraId="047138FA" w14:textId="77777777" w:rsidR="00C47AC0" w:rsidRPr="006D50D8" w:rsidRDefault="00C47AC0" w:rsidP="008B6806"/>
        </w:tc>
        <w:tc>
          <w:tcPr>
            <w:tcW w:w="1620" w:type="dxa"/>
          </w:tcPr>
          <w:p w14:paraId="7058BFFE" w14:textId="4CC09CFB" w:rsidR="00962F90" w:rsidRPr="00343136" w:rsidRDefault="00962F90" w:rsidP="008B6806">
            <w:pPr>
              <w:rPr>
                <w:rStyle w:val="Hyperlink"/>
                <w:color w:val="auto"/>
              </w:rPr>
            </w:pPr>
            <w:r w:rsidRPr="00343136">
              <w:t>ML092790408</w:t>
            </w:r>
          </w:p>
          <w:p w14:paraId="047138FB" w14:textId="4DB9EA27" w:rsidR="00C47AC0" w:rsidRPr="00591DD0" w:rsidRDefault="00C47AC0" w:rsidP="008B6806">
            <w:r w:rsidRPr="00591DD0">
              <w:t>02/02/10</w:t>
            </w:r>
          </w:p>
          <w:p w14:paraId="047138FD" w14:textId="57B2297A" w:rsidR="00C47AC0" w:rsidRPr="00591DD0" w:rsidRDefault="00C47AC0" w:rsidP="00962F90">
            <w:r w:rsidRPr="00343136">
              <w:t>CN 10-004</w:t>
            </w:r>
          </w:p>
        </w:tc>
        <w:tc>
          <w:tcPr>
            <w:tcW w:w="6120" w:type="dxa"/>
          </w:tcPr>
          <w:p w14:paraId="047138FE" w14:textId="77777777" w:rsidR="00C47AC0" w:rsidRPr="00591DD0" w:rsidRDefault="00C47AC0" w:rsidP="008B6806">
            <w:r w:rsidRPr="00591DD0">
              <w:t>Added guidance on holding public meetings and established a mailbox for MD 8.3 evaluations and reactive inspection charters.</w:t>
            </w:r>
          </w:p>
        </w:tc>
        <w:tc>
          <w:tcPr>
            <w:tcW w:w="1620" w:type="dxa"/>
          </w:tcPr>
          <w:p w14:paraId="047138FF" w14:textId="77777777" w:rsidR="00C47AC0" w:rsidRPr="00591DD0" w:rsidRDefault="00C47AC0" w:rsidP="008B6806">
            <w:r w:rsidRPr="00591DD0">
              <w:t>None</w:t>
            </w:r>
          </w:p>
        </w:tc>
        <w:tc>
          <w:tcPr>
            <w:tcW w:w="2250" w:type="dxa"/>
          </w:tcPr>
          <w:p w14:paraId="04713901" w14:textId="77777777" w:rsidR="00C47AC0" w:rsidRPr="00591DD0" w:rsidRDefault="00C47AC0" w:rsidP="008B6806">
            <w:r w:rsidRPr="00591DD0">
              <w:t>None</w:t>
            </w:r>
          </w:p>
        </w:tc>
      </w:tr>
      <w:tr w:rsidR="00C47AC0" w:rsidRPr="00591DD0" w14:paraId="0471390B" w14:textId="77777777" w:rsidTr="002A2950">
        <w:trPr>
          <w:trHeight w:val="676"/>
          <w:tblHeader w:val="0"/>
        </w:trPr>
        <w:tc>
          <w:tcPr>
            <w:tcW w:w="1435" w:type="dxa"/>
          </w:tcPr>
          <w:p w14:paraId="04713903" w14:textId="77777777" w:rsidR="00C47AC0" w:rsidRPr="00591DD0" w:rsidRDefault="00C47AC0" w:rsidP="008B6806">
            <w:r w:rsidRPr="00591DD0">
              <w:lastRenderedPageBreak/>
              <w:t>N/A</w:t>
            </w:r>
          </w:p>
        </w:tc>
        <w:tc>
          <w:tcPr>
            <w:tcW w:w="1620" w:type="dxa"/>
          </w:tcPr>
          <w:p w14:paraId="63648F90" w14:textId="77777777" w:rsidR="00962F90" w:rsidRDefault="00962F90" w:rsidP="008B6806">
            <w:r w:rsidRPr="00591DD0">
              <w:t>ML111801157</w:t>
            </w:r>
          </w:p>
          <w:p w14:paraId="04713904" w14:textId="70A0C9A4" w:rsidR="00C47AC0" w:rsidRPr="00591DD0" w:rsidRDefault="00C47AC0" w:rsidP="008B6806">
            <w:r w:rsidRPr="00591DD0">
              <w:t>10/28/11</w:t>
            </w:r>
          </w:p>
          <w:p w14:paraId="04713906" w14:textId="15ADEE92" w:rsidR="00C47AC0" w:rsidRPr="00591DD0" w:rsidRDefault="00C47AC0" w:rsidP="00962F90">
            <w:r w:rsidRPr="00591DD0">
              <w:t>CN 11-023</w:t>
            </w:r>
          </w:p>
        </w:tc>
        <w:tc>
          <w:tcPr>
            <w:tcW w:w="6120" w:type="dxa"/>
          </w:tcPr>
          <w:p w14:paraId="04713907" w14:textId="5C0D87E4" w:rsidR="00C47AC0" w:rsidRPr="00591DD0" w:rsidRDefault="00C47AC0" w:rsidP="008B6806">
            <w:r w:rsidRPr="00591DD0">
              <w:t>Added additional deterministic criteria to cover significant operational performance issues where risk assessment tools do not provide reasonable estimates of risk (FF 0309-1650).</w:t>
            </w:r>
            <w:r>
              <w:t xml:space="preserve"> </w:t>
            </w:r>
            <w:r w:rsidRPr="00591DD0">
              <w:t>Added vandalism to the deterministic criteria for security (FF 0309-1414) and expanded the scope of the consideration to events involving safety and security significance for security events (FF 0309-1616).</w:t>
            </w:r>
          </w:p>
        </w:tc>
        <w:tc>
          <w:tcPr>
            <w:tcW w:w="1620" w:type="dxa"/>
          </w:tcPr>
          <w:p w14:paraId="04713908" w14:textId="77777777" w:rsidR="00C47AC0" w:rsidRPr="00591DD0" w:rsidRDefault="00C47AC0" w:rsidP="008B6806">
            <w:r w:rsidRPr="00591DD0">
              <w:t>None</w:t>
            </w:r>
          </w:p>
        </w:tc>
        <w:tc>
          <w:tcPr>
            <w:tcW w:w="2250" w:type="dxa"/>
          </w:tcPr>
          <w:p w14:paraId="0471390A" w14:textId="77777777" w:rsidR="00C47AC0" w:rsidRPr="00591DD0" w:rsidRDefault="00C47AC0" w:rsidP="008B6806">
            <w:r w:rsidRPr="00591DD0">
              <w:t>None</w:t>
            </w:r>
          </w:p>
        </w:tc>
      </w:tr>
      <w:tr w:rsidR="00C47AC0" w:rsidRPr="00591DD0" w14:paraId="28F4134B" w14:textId="77777777" w:rsidTr="002A2950">
        <w:trPr>
          <w:trHeight w:val="676"/>
          <w:tblHeader w:val="0"/>
        </w:trPr>
        <w:tc>
          <w:tcPr>
            <w:tcW w:w="1435" w:type="dxa"/>
          </w:tcPr>
          <w:p w14:paraId="184BE6D0" w14:textId="068D0D27" w:rsidR="00C47AC0" w:rsidRPr="00591DD0" w:rsidRDefault="00C47AC0" w:rsidP="008B6806">
            <w:r w:rsidRPr="00591DD0">
              <w:t>C1</w:t>
            </w:r>
            <w:r>
              <w:t xml:space="preserve"> &amp; C2</w:t>
            </w:r>
          </w:p>
        </w:tc>
        <w:tc>
          <w:tcPr>
            <w:tcW w:w="1620" w:type="dxa"/>
          </w:tcPr>
          <w:p w14:paraId="61578545" w14:textId="75A09516" w:rsidR="00C47AC0" w:rsidRDefault="00C47AC0" w:rsidP="008B6806">
            <w:r>
              <w:t>ML23234A176</w:t>
            </w:r>
          </w:p>
          <w:p w14:paraId="0AA4185A" w14:textId="77CF6011" w:rsidR="00C47AC0" w:rsidRPr="00591DD0" w:rsidRDefault="00647996" w:rsidP="008B6806">
            <w:r>
              <w:t>12/14/23</w:t>
            </w:r>
          </w:p>
          <w:p w14:paraId="51738A22" w14:textId="4009FC2C" w:rsidR="00C47AC0" w:rsidRPr="00591DD0" w:rsidRDefault="00C47AC0" w:rsidP="008B6806">
            <w:r w:rsidRPr="00591DD0">
              <w:t xml:space="preserve">CN </w:t>
            </w:r>
          </w:p>
          <w:p w14:paraId="32E27AC0" w14:textId="12FAA091" w:rsidR="00C47AC0" w:rsidRPr="00591DD0" w:rsidRDefault="00C47AC0" w:rsidP="008B6806"/>
        </w:tc>
        <w:tc>
          <w:tcPr>
            <w:tcW w:w="6120" w:type="dxa"/>
          </w:tcPr>
          <w:p w14:paraId="358BF2A4" w14:textId="39628837" w:rsidR="00C47AC0" w:rsidRPr="00591DD0" w:rsidRDefault="00C47AC0" w:rsidP="008B6806">
            <w:r w:rsidRPr="00591DD0">
              <w:t>Added a 7-day time requirement for completing MD 8.3 evaluations. Implemented OIG-23-A-06 audit (ML23130A375) recommendation</w:t>
            </w:r>
            <w:r>
              <w:t>s</w:t>
            </w:r>
            <w:r w:rsidRPr="00591DD0">
              <w:t xml:space="preserve"> 1 </w:t>
            </w:r>
            <w:r>
              <w:t xml:space="preserve">and 2 </w:t>
            </w:r>
            <w:r w:rsidRPr="00591DD0">
              <w:t xml:space="preserve">as accepted by management in (ML23157A268 non-public) to publicly share non-sensitive reactive inspection </w:t>
            </w:r>
            <w:r>
              <w:t>decisions</w:t>
            </w:r>
            <w:r w:rsidRPr="00591DD0">
              <w:t xml:space="preserve"> [C1]</w:t>
            </w:r>
            <w:r>
              <w:t xml:space="preserve"> and to provide</w:t>
            </w:r>
            <w:r w:rsidRPr="00591DD0">
              <w:t xml:space="preserve"> examples</w:t>
            </w:r>
            <w:r>
              <w:t xml:space="preserve"> [C2]</w:t>
            </w:r>
            <w:r w:rsidRPr="00591DD0">
              <w:t>.</w:t>
            </w:r>
            <w:r>
              <w:t xml:space="preserve"> Added guidance for charter development and allegations. Reorganized and reformatted</w:t>
            </w:r>
            <w:r w:rsidR="007623E2">
              <w:t>.</w:t>
            </w:r>
          </w:p>
        </w:tc>
        <w:tc>
          <w:tcPr>
            <w:tcW w:w="1620" w:type="dxa"/>
          </w:tcPr>
          <w:p w14:paraId="54E83DB7" w14:textId="7CF9B2FD" w:rsidR="00C47AC0" w:rsidRPr="00591DD0" w:rsidRDefault="00C47AC0" w:rsidP="008B6806">
            <w:r w:rsidRPr="00591DD0">
              <w:t>None</w:t>
            </w:r>
          </w:p>
        </w:tc>
        <w:tc>
          <w:tcPr>
            <w:tcW w:w="2250" w:type="dxa"/>
          </w:tcPr>
          <w:p w14:paraId="25711D1F" w14:textId="20C1A88E" w:rsidR="00C47AC0" w:rsidRDefault="00C47AC0" w:rsidP="008B6806">
            <w:hyperlink r:id="rId30" w:history="1">
              <w:r w:rsidRPr="00003F5E">
                <w:rPr>
                  <w:rStyle w:val="Hyperlink"/>
                </w:rPr>
                <w:t>ML23277A255</w:t>
              </w:r>
            </w:hyperlink>
          </w:p>
          <w:p w14:paraId="2EA342A4" w14:textId="77777777" w:rsidR="00FC3D99" w:rsidRDefault="00FC3D99" w:rsidP="008B6806"/>
          <w:p w14:paraId="18484E64" w14:textId="13C9B2C7" w:rsidR="00FC3D99" w:rsidRPr="00591DD0" w:rsidRDefault="00FC3D99" w:rsidP="008B6806">
            <w:r>
              <w:t>None</w:t>
            </w:r>
          </w:p>
        </w:tc>
      </w:tr>
      <w:tr w:rsidR="00A35C0C" w:rsidRPr="00591DD0" w14:paraId="7E71BB6E" w14:textId="77777777" w:rsidTr="002A2950">
        <w:trPr>
          <w:trHeight w:val="676"/>
          <w:tblHeader w:val="0"/>
        </w:trPr>
        <w:tc>
          <w:tcPr>
            <w:tcW w:w="1435" w:type="dxa"/>
          </w:tcPr>
          <w:p w14:paraId="6C7BA37A" w14:textId="3C9B9D7D" w:rsidR="00A35C0C" w:rsidRPr="00591DD0" w:rsidRDefault="00A35C0C" w:rsidP="008B6806">
            <w:r>
              <w:t>C3</w:t>
            </w:r>
          </w:p>
        </w:tc>
        <w:tc>
          <w:tcPr>
            <w:tcW w:w="1620" w:type="dxa"/>
          </w:tcPr>
          <w:p w14:paraId="74A586FD" w14:textId="77777777" w:rsidR="00A35C0C" w:rsidRDefault="007608FA" w:rsidP="008B6806">
            <w:r>
              <w:t>ML25027A460</w:t>
            </w:r>
          </w:p>
          <w:p w14:paraId="537C25D1" w14:textId="465B76C9" w:rsidR="007608FA" w:rsidRDefault="004D1FCA" w:rsidP="008B6806">
            <w:r>
              <w:t>05/28/25</w:t>
            </w:r>
          </w:p>
          <w:p w14:paraId="5E3B68F8" w14:textId="25AC5557" w:rsidR="007608FA" w:rsidRDefault="007608FA" w:rsidP="008B6806">
            <w:r>
              <w:t xml:space="preserve">CN </w:t>
            </w:r>
            <w:r w:rsidR="004D1FCA">
              <w:t>25-015</w:t>
            </w:r>
          </w:p>
        </w:tc>
        <w:tc>
          <w:tcPr>
            <w:tcW w:w="6120" w:type="dxa"/>
          </w:tcPr>
          <w:p w14:paraId="2836D06E" w14:textId="7DB8CC62" w:rsidR="00A35C0C" w:rsidRPr="00770D9E" w:rsidRDefault="00E90448" w:rsidP="008B6806">
            <w:r>
              <w:t xml:space="preserve">Added </w:t>
            </w:r>
            <w:r w:rsidR="00675572">
              <w:t>S</w:t>
            </w:r>
            <w:r>
              <w:t xml:space="preserve">ection </w:t>
            </w:r>
            <w:r w:rsidR="004765D4">
              <w:t>0</w:t>
            </w:r>
            <w:r w:rsidR="008D2E86">
              <w:t>5</w:t>
            </w:r>
            <w:r w:rsidR="004765D4">
              <w:t xml:space="preserve"> to </w:t>
            </w:r>
            <w:r w:rsidR="00CD4F55">
              <w:t xml:space="preserve">provide guidance on a periodic review </w:t>
            </w:r>
            <w:proofErr w:type="gramStart"/>
            <w:r w:rsidR="00CD4F55">
              <w:t>as a result of</w:t>
            </w:r>
            <w:proofErr w:type="gramEnd"/>
            <w:r w:rsidR="00CD4F55">
              <w:t xml:space="preserve"> OIG audit </w:t>
            </w:r>
            <w:r w:rsidR="00CD4F55" w:rsidRPr="003F3151">
              <w:rPr>
                <w:i/>
                <w:iCs/>
              </w:rPr>
              <w:t>OIG-23-A-06, “Audit of the U.S. Nuclear Regulatory Commission’s Processes for Deploying Reactive Inspection Teams</w:t>
            </w:r>
            <w:r w:rsidR="00CD4F55">
              <w:rPr>
                <w:i/>
                <w:iCs/>
              </w:rPr>
              <w:t>.</w:t>
            </w:r>
            <w:r w:rsidR="00CD4F55" w:rsidRPr="003F3151">
              <w:rPr>
                <w:i/>
                <w:iCs/>
              </w:rPr>
              <w:t>”</w:t>
            </w:r>
            <w:r w:rsidR="00770D9E">
              <w:rPr>
                <w:i/>
                <w:iCs/>
              </w:rPr>
              <w:t xml:space="preserve"> </w:t>
            </w:r>
            <w:r w:rsidR="00770D9E">
              <w:t>Clarified documentation of MD</w:t>
            </w:r>
            <w:r w:rsidR="00444674">
              <w:t> </w:t>
            </w:r>
            <w:r w:rsidR="00770D9E">
              <w:t xml:space="preserve">8.3 evaluations </w:t>
            </w:r>
            <w:r w:rsidR="00B97598">
              <w:t>in inspection reports.</w:t>
            </w:r>
            <w:r w:rsidR="008E4BE8">
              <w:t xml:space="preserve"> Updated organizational roles</w:t>
            </w:r>
            <w:r w:rsidR="000E6E5B">
              <w:t xml:space="preserve"> and responsibilities.</w:t>
            </w:r>
          </w:p>
        </w:tc>
        <w:tc>
          <w:tcPr>
            <w:tcW w:w="1620" w:type="dxa"/>
          </w:tcPr>
          <w:p w14:paraId="59E6D9BC" w14:textId="1DA26BF0" w:rsidR="00A35C0C" w:rsidRPr="00591DD0" w:rsidRDefault="00B97598" w:rsidP="008B6806">
            <w:r>
              <w:t>None</w:t>
            </w:r>
          </w:p>
        </w:tc>
        <w:tc>
          <w:tcPr>
            <w:tcW w:w="2250" w:type="dxa"/>
          </w:tcPr>
          <w:p w14:paraId="083BEFF8" w14:textId="31A13146" w:rsidR="00A35C0C" w:rsidRDefault="007608FA" w:rsidP="008B6806">
            <w:r>
              <w:t>ML</w:t>
            </w:r>
            <w:r w:rsidR="00F176A9">
              <w:t>25070A190</w:t>
            </w:r>
          </w:p>
        </w:tc>
      </w:tr>
    </w:tbl>
    <w:p w14:paraId="0471390C" w14:textId="77777777" w:rsidR="00D96AD1" w:rsidRPr="00591DD0" w:rsidRDefault="00D96AD1" w:rsidP="002A217D">
      <w:pPr>
        <w:pStyle w:val="BodyText"/>
      </w:pPr>
    </w:p>
    <w:sectPr w:rsidR="00D96AD1" w:rsidRPr="00591DD0" w:rsidSect="00CF57A4">
      <w:footerReference w:type="default" r:id="rId31"/>
      <w:pgSz w:w="15840" w:h="12240" w:orient="landscape"/>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F42D71" w14:textId="77777777" w:rsidR="00027948" w:rsidRDefault="00027948">
      <w:r>
        <w:separator/>
      </w:r>
    </w:p>
  </w:endnote>
  <w:endnote w:type="continuationSeparator" w:id="0">
    <w:p w14:paraId="4AA9F022" w14:textId="77777777" w:rsidR="00027948" w:rsidRDefault="00027948">
      <w:r>
        <w:continuationSeparator/>
      </w:r>
    </w:p>
  </w:endnote>
  <w:endnote w:type="continuationNotice" w:id="1">
    <w:p w14:paraId="3EE93192" w14:textId="77777777" w:rsidR="00027948" w:rsidRDefault="000279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3C22A" w14:textId="75C48E29" w:rsidR="00CF57A4" w:rsidRPr="00F865C4" w:rsidRDefault="00CF57A4" w:rsidP="00D55404">
    <w:pPr>
      <w:tabs>
        <w:tab w:val="center" w:pos="4680"/>
        <w:tab w:val="right" w:pos="9360"/>
      </w:tabs>
    </w:pPr>
    <w:r w:rsidRPr="00F865C4">
      <w:t>Issue Date:</w:t>
    </w:r>
    <w:r w:rsidR="00A661CB">
      <w:t xml:space="preserve"> </w:t>
    </w:r>
    <w:r w:rsidR="004D1FCA">
      <w:t>05/28/25</w:t>
    </w:r>
    <w:r w:rsidRPr="00F865C4">
      <w:tab/>
    </w:r>
    <w:r w:rsidRPr="00F865C4">
      <w:rPr>
        <w:rStyle w:val="PageNumber"/>
      </w:rPr>
      <w:fldChar w:fldCharType="begin"/>
    </w:r>
    <w:r w:rsidRPr="00F865C4">
      <w:rPr>
        <w:rStyle w:val="PageNumber"/>
      </w:rPr>
      <w:instrText xml:space="preserve"> PAGE </w:instrText>
    </w:r>
    <w:r w:rsidRPr="00F865C4">
      <w:rPr>
        <w:rStyle w:val="PageNumber"/>
      </w:rPr>
      <w:fldChar w:fldCharType="separate"/>
    </w:r>
    <w:r w:rsidRPr="00F865C4">
      <w:rPr>
        <w:rStyle w:val="PageNumber"/>
        <w:noProof/>
      </w:rPr>
      <w:t>2</w:t>
    </w:r>
    <w:r w:rsidRPr="00F865C4">
      <w:rPr>
        <w:rStyle w:val="PageNumber"/>
      </w:rPr>
      <w:fldChar w:fldCharType="end"/>
    </w:r>
    <w:r w:rsidRPr="00F865C4">
      <w:rPr>
        <w:rStyle w:val="PageNumber"/>
      </w:rPr>
      <w:tab/>
    </w:r>
    <w:r w:rsidRPr="00F865C4">
      <w:t>0309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13916" w14:textId="47B25BFD" w:rsidR="000210AD" w:rsidRPr="00990679" w:rsidRDefault="000210AD" w:rsidP="00D55404">
    <w:pPr>
      <w:tabs>
        <w:tab w:val="center" w:pos="4680"/>
        <w:tab w:val="right" w:pos="9360"/>
      </w:tabs>
    </w:pPr>
    <w:r w:rsidRPr="00990679">
      <w:t xml:space="preserve">Issue Date: </w:t>
    </w:r>
    <w:r w:rsidRPr="00990679">
      <w:tab/>
    </w:r>
    <w:r w:rsidR="00E701B6" w:rsidRPr="00990679">
      <w:rPr>
        <w:rStyle w:val="PageNumber"/>
      </w:rPr>
      <w:fldChar w:fldCharType="begin"/>
    </w:r>
    <w:r w:rsidRPr="00990679">
      <w:rPr>
        <w:rStyle w:val="PageNumber"/>
      </w:rPr>
      <w:instrText xml:space="preserve"> PAGE </w:instrText>
    </w:r>
    <w:r w:rsidR="00E701B6" w:rsidRPr="00990679">
      <w:rPr>
        <w:rStyle w:val="PageNumber"/>
      </w:rPr>
      <w:fldChar w:fldCharType="separate"/>
    </w:r>
    <w:r w:rsidR="00081300" w:rsidRPr="00990679">
      <w:rPr>
        <w:rStyle w:val="PageNumber"/>
        <w:noProof/>
      </w:rPr>
      <w:t>i</w:t>
    </w:r>
    <w:r w:rsidR="00E701B6" w:rsidRPr="00990679">
      <w:rPr>
        <w:rStyle w:val="PageNumber"/>
      </w:rPr>
      <w:fldChar w:fldCharType="end"/>
    </w:r>
    <w:r w:rsidRPr="00990679">
      <w:rPr>
        <w:rStyle w:val="PageNumber"/>
      </w:rPr>
      <w:tab/>
    </w:r>
    <w:r w:rsidRPr="00990679">
      <w:t>0309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6E79E" w14:textId="1083F261" w:rsidR="00CF57A4" w:rsidRPr="00CF57A4" w:rsidRDefault="00564FFD" w:rsidP="00CF57A4">
    <w:pPr>
      <w:pStyle w:val="Footer"/>
    </w:pPr>
    <w:r>
      <w:t>Issue Date:</w:t>
    </w:r>
    <w:r w:rsidR="00076AC2">
      <w:t xml:space="preserve"> </w:t>
    </w:r>
    <w:r w:rsidR="004D1FCA">
      <w:t>05/28/25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C10B4" w14:textId="700A9805" w:rsidR="00CF57A4" w:rsidRPr="00990679" w:rsidRDefault="00CF57A4" w:rsidP="00D55404">
    <w:pPr>
      <w:tabs>
        <w:tab w:val="center" w:pos="4680"/>
        <w:tab w:val="right" w:pos="9360"/>
      </w:tabs>
    </w:pPr>
    <w:r w:rsidRPr="00990679">
      <w:t xml:space="preserve">Issue Date: </w:t>
    </w:r>
    <w:r w:rsidRPr="00990679">
      <w:tab/>
    </w:r>
    <w:r w:rsidRPr="00CF57A4">
      <w:rPr>
        <w:rStyle w:val="PageNumber"/>
      </w:rPr>
      <w:fldChar w:fldCharType="begin"/>
    </w:r>
    <w:r w:rsidRPr="00CF57A4">
      <w:rPr>
        <w:rStyle w:val="PageNumber"/>
      </w:rPr>
      <w:instrText xml:space="preserve"> PAGE   \* MERGEFORMAT </w:instrText>
    </w:r>
    <w:r w:rsidRPr="00CF57A4">
      <w:rPr>
        <w:rStyle w:val="PageNumber"/>
      </w:rPr>
      <w:fldChar w:fldCharType="separate"/>
    </w:r>
    <w:r w:rsidRPr="00CF57A4">
      <w:rPr>
        <w:rStyle w:val="PageNumber"/>
        <w:noProof/>
      </w:rPr>
      <w:t>1</w:t>
    </w:r>
    <w:r w:rsidRPr="00CF57A4">
      <w:rPr>
        <w:rStyle w:val="PageNumber"/>
        <w:noProof/>
      </w:rPr>
      <w:fldChar w:fldCharType="end"/>
    </w:r>
    <w:r w:rsidRPr="00990679">
      <w:rPr>
        <w:rStyle w:val="PageNumber"/>
      </w:rPr>
      <w:tab/>
    </w:r>
    <w:r w:rsidRPr="00990679">
      <w:t>0309</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13917" w14:textId="70BDDB63" w:rsidR="000210AD" w:rsidRPr="00DB6DE0" w:rsidRDefault="000210AD" w:rsidP="0092461C">
    <w:pPr>
      <w:tabs>
        <w:tab w:val="center" w:pos="4680"/>
        <w:tab w:val="right" w:pos="9360"/>
      </w:tabs>
    </w:pPr>
    <w:r w:rsidRPr="000D1EB1">
      <w:t>Issue</w:t>
    </w:r>
    <w:r>
      <w:t xml:space="preserve"> D</w:t>
    </w:r>
    <w:r w:rsidRPr="000D1EB1">
      <w:t>ate:</w:t>
    </w:r>
    <w:r w:rsidR="004D1FCA">
      <w:t xml:space="preserve"> 05/28/25</w:t>
    </w:r>
    <w:r>
      <w:tab/>
    </w:r>
    <w:r w:rsidR="00247AB7">
      <w:t>Ex1</w:t>
    </w:r>
    <w:r w:rsidRPr="0092461C">
      <w:t>-</w:t>
    </w:r>
    <w:r w:rsidR="00E701B6" w:rsidRPr="0092461C">
      <w:rPr>
        <w:rStyle w:val="PageNumber"/>
      </w:rPr>
      <w:fldChar w:fldCharType="begin"/>
    </w:r>
    <w:r w:rsidRPr="0092461C">
      <w:rPr>
        <w:rStyle w:val="PageNumber"/>
      </w:rPr>
      <w:instrText xml:space="preserve"> PAGE </w:instrText>
    </w:r>
    <w:r w:rsidR="00E701B6" w:rsidRPr="0092461C">
      <w:rPr>
        <w:rStyle w:val="PageNumber"/>
      </w:rPr>
      <w:fldChar w:fldCharType="separate"/>
    </w:r>
    <w:r w:rsidR="00081300">
      <w:rPr>
        <w:rStyle w:val="PageNumber"/>
        <w:noProof/>
      </w:rPr>
      <w:t>1</w:t>
    </w:r>
    <w:r w:rsidR="00E701B6" w:rsidRPr="0092461C">
      <w:rPr>
        <w:rStyle w:val="PageNumber"/>
      </w:rPr>
      <w:fldChar w:fldCharType="end"/>
    </w:r>
    <w:r>
      <w:tab/>
      <w:t>0309</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0B992" w14:textId="400AB8EB" w:rsidR="00935688" w:rsidRPr="00CF57A4" w:rsidRDefault="00564FFD" w:rsidP="00CF57A4">
    <w:pPr>
      <w:pStyle w:val="Footer"/>
    </w:pPr>
    <w:r>
      <w:t xml:space="preserve">Issue Date: </w:t>
    </w:r>
    <w:r w:rsidR="004D1FCA">
      <w:t>05/28/25</w:t>
    </w:r>
    <w:r>
      <w:ptab w:relativeTo="margin" w:alignment="center" w:leader="none"/>
    </w:r>
    <w:r>
      <w:t>Encl1-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0309</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13918" w14:textId="366D00BF" w:rsidR="000210AD" w:rsidRPr="00CF57A4" w:rsidRDefault="00564FFD" w:rsidP="00CF57A4">
    <w:pPr>
      <w:pStyle w:val="Footer"/>
    </w:pPr>
    <w:r>
      <w:t xml:space="preserve">Issue Date: </w:t>
    </w:r>
    <w:r w:rsidR="004D1FCA">
      <w:t>05/28/25</w:t>
    </w:r>
    <w:r>
      <w:ptab w:relativeTo="margin" w:alignment="center" w:leader="none"/>
    </w:r>
    <w:r>
      <w:t>Encl2-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0309</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1391B" w14:textId="0EC269F2" w:rsidR="000210AD" w:rsidRPr="00CF57A4" w:rsidRDefault="004F5868" w:rsidP="00CF57A4">
    <w:pPr>
      <w:pStyle w:val="Footer"/>
    </w:pPr>
    <w:r>
      <w:t xml:space="preserve">Issue Date: </w:t>
    </w:r>
    <w:r w:rsidR="004D1FCA">
      <w:t>05/28/25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FBFA7" w14:textId="77777777" w:rsidR="00027948" w:rsidRDefault="00027948">
      <w:r>
        <w:separator/>
      </w:r>
    </w:p>
  </w:footnote>
  <w:footnote w:type="continuationSeparator" w:id="0">
    <w:p w14:paraId="7C28E004" w14:textId="77777777" w:rsidR="00027948" w:rsidRDefault="00027948">
      <w:r>
        <w:continuationSeparator/>
      </w:r>
    </w:p>
  </w:footnote>
  <w:footnote w:type="continuationNotice" w:id="1">
    <w:p w14:paraId="3BEB834C" w14:textId="77777777" w:rsidR="00027948" w:rsidRDefault="000279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C59F9" w14:textId="77777777" w:rsidR="00CF57A4" w:rsidRDefault="00CF57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DC276" w14:textId="77777777" w:rsidR="00CF57A4" w:rsidRDefault="00CF57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B480C" w14:textId="77777777" w:rsidR="00CF57A4" w:rsidRDefault="00CF57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0D24C" w14:textId="77777777" w:rsidR="00CF57A4" w:rsidRDefault="00CF57A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DCFC9" w14:textId="77777777" w:rsidR="00CF57A4" w:rsidRDefault="00CF57A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524F3" w14:textId="77777777" w:rsidR="00CF57A4" w:rsidRDefault="00CF57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47C30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F56802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A292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8928B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6D2DB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5E4E12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9B03B5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E6409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88F6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4C05A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AutoList2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0000002"/>
    <w:multiLevelType w:val="multilevel"/>
    <w:tmpl w:val="00000000"/>
    <w:name w:val="AutoList2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3"/>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3" w15:restartNumberingAfterBreak="0">
    <w:nsid w:val="00000004"/>
    <w:multiLevelType w:val="multilevel"/>
    <w:tmpl w:val="DE2AAB04"/>
    <w:name w:val="AutoList5"/>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15:restartNumberingAfterBreak="0">
    <w:nsid w:val="0FAA1E7E"/>
    <w:multiLevelType w:val="hybridMultilevel"/>
    <w:tmpl w:val="10FC117E"/>
    <w:lvl w:ilvl="0" w:tplc="04090001">
      <w:start w:val="1"/>
      <w:numFmt w:val="bullet"/>
      <w:lvlText w:val=""/>
      <w:lvlJc w:val="left"/>
      <w:pPr>
        <w:ind w:left="117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18454851"/>
    <w:multiLevelType w:val="hybridMultilevel"/>
    <w:tmpl w:val="4A284B3E"/>
    <w:lvl w:ilvl="0" w:tplc="04090001">
      <w:start w:val="1"/>
      <w:numFmt w:val="bullet"/>
      <w:lvlText w:val=""/>
      <w:lvlJc w:val="left"/>
      <w:pPr>
        <w:ind w:left="634" w:hanging="360"/>
      </w:pPr>
      <w:rPr>
        <w:rFonts w:ascii="Symbol" w:hAnsi="Symbol" w:hint="default"/>
      </w:rPr>
    </w:lvl>
    <w:lvl w:ilvl="1" w:tplc="FFFFFFFF" w:tentative="1">
      <w:start w:val="1"/>
      <w:numFmt w:val="bullet"/>
      <w:lvlText w:val="o"/>
      <w:lvlJc w:val="left"/>
      <w:pPr>
        <w:ind w:left="1354" w:hanging="360"/>
      </w:pPr>
      <w:rPr>
        <w:rFonts w:ascii="Courier New" w:hAnsi="Courier New" w:cs="Courier New" w:hint="default"/>
      </w:rPr>
    </w:lvl>
    <w:lvl w:ilvl="2" w:tplc="FFFFFFFF" w:tentative="1">
      <w:start w:val="1"/>
      <w:numFmt w:val="bullet"/>
      <w:lvlText w:val=""/>
      <w:lvlJc w:val="left"/>
      <w:pPr>
        <w:ind w:left="2074" w:hanging="360"/>
      </w:pPr>
      <w:rPr>
        <w:rFonts w:ascii="Wingdings" w:hAnsi="Wingdings" w:hint="default"/>
      </w:rPr>
    </w:lvl>
    <w:lvl w:ilvl="3" w:tplc="FFFFFFFF" w:tentative="1">
      <w:start w:val="1"/>
      <w:numFmt w:val="bullet"/>
      <w:lvlText w:val=""/>
      <w:lvlJc w:val="left"/>
      <w:pPr>
        <w:ind w:left="2794" w:hanging="360"/>
      </w:pPr>
      <w:rPr>
        <w:rFonts w:ascii="Symbol" w:hAnsi="Symbol" w:hint="default"/>
      </w:rPr>
    </w:lvl>
    <w:lvl w:ilvl="4" w:tplc="FFFFFFFF" w:tentative="1">
      <w:start w:val="1"/>
      <w:numFmt w:val="bullet"/>
      <w:lvlText w:val="o"/>
      <w:lvlJc w:val="left"/>
      <w:pPr>
        <w:ind w:left="3514" w:hanging="360"/>
      </w:pPr>
      <w:rPr>
        <w:rFonts w:ascii="Courier New" w:hAnsi="Courier New" w:cs="Courier New" w:hint="default"/>
      </w:rPr>
    </w:lvl>
    <w:lvl w:ilvl="5" w:tplc="FFFFFFFF" w:tentative="1">
      <w:start w:val="1"/>
      <w:numFmt w:val="bullet"/>
      <w:lvlText w:val=""/>
      <w:lvlJc w:val="left"/>
      <w:pPr>
        <w:ind w:left="4234" w:hanging="360"/>
      </w:pPr>
      <w:rPr>
        <w:rFonts w:ascii="Wingdings" w:hAnsi="Wingdings" w:hint="default"/>
      </w:rPr>
    </w:lvl>
    <w:lvl w:ilvl="6" w:tplc="FFFFFFFF" w:tentative="1">
      <w:start w:val="1"/>
      <w:numFmt w:val="bullet"/>
      <w:lvlText w:val=""/>
      <w:lvlJc w:val="left"/>
      <w:pPr>
        <w:ind w:left="4954" w:hanging="360"/>
      </w:pPr>
      <w:rPr>
        <w:rFonts w:ascii="Symbol" w:hAnsi="Symbol" w:hint="default"/>
      </w:rPr>
    </w:lvl>
    <w:lvl w:ilvl="7" w:tplc="FFFFFFFF" w:tentative="1">
      <w:start w:val="1"/>
      <w:numFmt w:val="bullet"/>
      <w:lvlText w:val="o"/>
      <w:lvlJc w:val="left"/>
      <w:pPr>
        <w:ind w:left="5674" w:hanging="360"/>
      </w:pPr>
      <w:rPr>
        <w:rFonts w:ascii="Courier New" w:hAnsi="Courier New" w:cs="Courier New" w:hint="default"/>
      </w:rPr>
    </w:lvl>
    <w:lvl w:ilvl="8" w:tplc="FFFFFFFF" w:tentative="1">
      <w:start w:val="1"/>
      <w:numFmt w:val="bullet"/>
      <w:lvlText w:val=""/>
      <w:lvlJc w:val="left"/>
      <w:pPr>
        <w:ind w:left="6394" w:hanging="360"/>
      </w:pPr>
      <w:rPr>
        <w:rFonts w:ascii="Wingdings" w:hAnsi="Wingdings" w:hint="default"/>
      </w:rPr>
    </w:lvl>
  </w:abstractNum>
  <w:abstractNum w:abstractNumId="16" w15:restartNumberingAfterBreak="0">
    <w:nsid w:val="249779DA"/>
    <w:multiLevelType w:val="hybridMultilevel"/>
    <w:tmpl w:val="30164C5C"/>
    <w:lvl w:ilvl="0" w:tplc="04090001">
      <w:start w:val="1"/>
      <w:numFmt w:val="bullet"/>
      <w:lvlText w:val=""/>
      <w:lvlJc w:val="left"/>
      <w:pPr>
        <w:ind w:left="1526" w:hanging="360"/>
      </w:pPr>
      <w:rPr>
        <w:rFonts w:ascii="Symbol" w:hAnsi="Symbol" w:hint="default"/>
      </w:rPr>
    </w:lvl>
    <w:lvl w:ilvl="1" w:tplc="FFFFFFFF" w:tentative="1">
      <w:start w:val="1"/>
      <w:numFmt w:val="bullet"/>
      <w:lvlText w:val="o"/>
      <w:lvlJc w:val="left"/>
      <w:pPr>
        <w:ind w:left="2246" w:hanging="360"/>
      </w:pPr>
      <w:rPr>
        <w:rFonts w:ascii="Courier New" w:hAnsi="Courier New" w:cs="Courier New" w:hint="default"/>
      </w:rPr>
    </w:lvl>
    <w:lvl w:ilvl="2" w:tplc="FFFFFFFF" w:tentative="1">
      <w:start w:val="1"/>
      <w:numFmt w:val="bullet"/>
      <w:lvlText w:val=""/>
      <w:lvlJc w:val="left"/>
      <w:pPr>
        <w:ind w:left="2966" w:hanging="360"/>
      </w:pPr>
      <w:rPr>
        <w:rFonts w:ascii="Wingdings" w:hAnsi="Wingdings" w:hint="default"/>
      </w:rPr>
    </w:lvl>
    <w:lvl w:ilvl="3" w:tplc="FFFFFFFF" w:tentative="1">
      <w:start w:val="1"/>
      <w:numFmt w:val="bullet"/>
      <w:lvlText w:val=""/>
      <w:lvlJc w:val="left"/>
      <w:pPr>
        <w:ind w:left="3686" w:hanging="360"/>
      </w:pPr>
      <w:rPr>
        <w:rFonts w:ascii="Symbol" w:hAnsi="Symbol" w:hint="default"/>
      </w:rPr>
    </w:lvl>
    <w:lvl w:ilvl="4" w:tplc="FFFFFFFF" w:tentative="1">
      <w:start w:val="1"/>
      <w:numFmt w:val="bullet"/>
      <w:lvlText w:val="o"/>
      <w:lvlJc w:val="left"/>
      <w:pPr>
        <w:ind w:left="4406" w:hanging="360"/>
      </w:pPr>
      <w:rPr>
        <w:rFonts w:ascii="Courier New" w:hAnsi="Courier New" w:cs="Courier New" w:hint="default"/>
      </w:rPr>
    </w:lvl>
    <w:lvl w:ilvl="5" w:tplc="FFFFFFFF" w:tentative="1">
      <w:start w:val="1"/>
      <w:numFmt w:val="bullet"/>
      <w:lvlText w:val=""/>
      <w:lvlJc w:val="left"/>
      <w:pPr>
        <w:ind w:left="5126" w:hanging="360"/>
      </w:pPr>
      <w:rPr>
        <w:rFonts w:ascii="Wingdings" w:hAnsi="Wingdings" w:hint="default"/>
      </w:rPr>
    </w:lvl>
    <w:lvl w:ilvl="6" w:tplc="FFFFFFFF" w:tentative="1">
      <w:start w:val="1"/>
      <w:numFmt w:val="bullet"/>
      <w:lvlText w:val=""/>
      <w:lvlJc w:val="left"/>
      <w:pPr>
        <w:ind w:left="5846" w:hanging="360"/>
      </w:pPr>
      <w:rPr>
        <w:rFonts w:ascii="Symbol" w:hAnsi="Symbol" w:hint="default"/>
      </w:rPr>
    </w:lvl>
    <w:lvl w:ilvl="7" w:tplc="FFFFFFFF" w:tentative="1">
      <w:start w:val="1"/>
      <w:numFmt w:val="bullet"/>
      <w:lvlText w:val="o"/>
      <w:lvlJc w:val="left"/>
      <w:pPr>
        <w:ind w:left="6566" w:hanging="360"/>
      </w:pPr>
      <w:rPr>
        <w:rFonts w:ascii="Courier New" w:hAnsi="Courier New" w:cs="Courier New" w:hint="default"/>
      </w:rPr>
    </w:lvl>
    <w:lvl w:ilvl="8" w:tplc="FFFFFFFF" w:tentative="1">
      <w:start w:val="1"/>
      <w:numFmt w:val="bullet"/>
      <w:lvlText w:val=""/>
      <w:lvlJc w:val="left"/>
      <w:pPr>
        <w:ind w:left="7286" w:hanging="360"/>
      </w:pPr>
      <w:rPr>
        <w:rFonts w:ascii="Wingdings" w:hAnsi="Wingdings" w:hint="default"/>
      </w:rPr>
    </w:lvl>
  </w:abstractNum>
  <w:abstractNum w:abstractNumId="17" w15:restartNumberingAfterBreak="0">
    <w:nsid w:val="52320004"/>
    <w:multiLevelType w:val="hybridMultilevel"/>
    <w:tmpl w:val="A9B4F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645C4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7298075A"/>
    <w:multiLevelType w:val="hybridMultilevel"/>
    <w:tmpl w:val="01627766"/>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C03565A"/>
    <w:multiLevelType w:val="hybridMultilevel"/>
    <w:tmpl w:val="51BAA43E"/>
    <w:lvl w:ilvl="0" w:tplc="04090001">
      <w:start w:val="1"/>
      <w:numFmt w:val="bullet"/>
      <w:lvlText w:val=""/>
      <w:lvlJc w:val="left"/>
      <w:pPr>
        <w:tabs>
          <w:tab w:val="num" w:pos="2074"/>
        </w:tabs>
        <w:ind w:left="2074" w:hanging="634"/>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563173038">
    <w:abstractNumId w:val="13"/>
    <w:lvlOverride w:ilvl="0">
      <w:startOverride w:val="1"/>
      <w:lvl w:ilvl="0">
        <w:start w:val="1"/>
        <w:numFmt w:val="lowerLetter"/>
        <w:lvlText w:val="%1."/>
        <w:lvlJc w:val="left"/>
      </w:lvl>
    </w:lvlOverride>
    <w:lvlOverride w:ilvl="1">
      <w:startOverride w:val="2"/>
      <w:lvl w:ilvl="1">
        <w:start w:val="2"/>
        <w:numFmt w:val="lowerLetter"/>
        <w:pStyle w:val="Level2"/>
        <w:lvlText w:val="%2."/>
        <w:lvlJc w:val="left"/>
        <w:rPr>
          <w:rFonts w:ascii="Times New Roman" w:eastAsia="Times New Roman" w:hAnsi="Times New Roman" w:cs="Times New Roman"/>
        </w:rPr>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81881182">
    <w:abstractNumId w:val="20"/>
  </w:num>
  <w:num w:numId="3" w16cid:durableId="40523435">
    <w:abstractNumId w:val="15"/>
  </w:num>
  <w:num w:numId="4" w16cid:durableId="1924146058">
    <w:abstractNumId w:val="16"/>
  </w:num>
  <w:num w:numId="5" w16cid:durableId="861817069">
    <w:abstractNumId w:val="19"/>
  </w:num>
  <w:num w:numId="6" w16cid:durableId="125245301">
    <w:abstractNumId w:val="14"/>
  </w:num>
  <w:num w:numId="7" w16cid:durableId="647707660">
    <w:abstractNumId w:val="18"/>
  </w:num>
  <w:num w:numId="8" w16cid:durableId="983389912">
    <w:abstractNumId w:val="5"/>
  </w:num>
  <w:num w:numId="9" w16cid:durableId="1803303710">
    <w:abstractNumId w:val="6"/>
  </w:num>
  <w:num w:numId="10" w16cid:durableId="357970093">
    <w:abstractNumId w:val="7"/>
  </w:num>
  <w:num w:numId="11" w16cid:durableId="921065369">
    <w:abstractNumId w:val="5"/>
  </w:num>
  <w:num w:numId="12" w16cid:durableId="1194079979">
    <w:abstractNumId w:val="5"/>
  </w:num>
  <w:num w:numId="13" w16cid:durableId="668564533">
    <w:abstractNumId w:val="9"/>
  </w:num>
  <w:num w:numId="14" w16cid:durableId="1345010402">
    <w:abstractNumId w:val="4"/>
  </w:num>
  <w:num w:numId="15" w16cid:durableId="112722982">
    <w:abstractNumId w:val="8"/>
  </w:num>
  <w:num w:numId="16" w16cid:durableId="836848883">
    <w:abstractNumId w:val="3"/>
  </w:num>
  <w:num w:numId="17" w16cid:durableId="1816289089">
    <w:abstractNumId w:val="2"/>
  </w:num>
  <w:num w:numId="18" w16cid:durableId="2020884515">
    <w:abstractNumId w:val="1"/>
  </w:num>
  <w:num w:numId="19" w16cid:durableId="1156872565">
    <w:abstractNumId w:val="0"/>
  </w:num>
  <w:num w:numId="20" w16cid:durableId="821654372">
    <w:abstractNumId w:val="9"/>
  </w:num>
  <w:num w:numId="21" w16cid:durableId="1226187302">
    <w:abstractNumId w:val="4"/>
  </w:num>
  <w:num w:numId="22" w16cid:durableId="489365798">
    <w:abstractNumId w:val="8"/>
  </w:num>
  <w:num w:numId="23" w16cid:durableId="1836603112">
    <w:abstractNumId w:val="3"/>
  </w:num>
  <w:num w:numId="24" w16cid:durableId="1053969199">
    <w:abstractNumId w:val="2"/>
  </w:num>
  <w:num w:numId="25" w16cid:durableId="78065930">
    <w:abstractNumId w:val="1"/>
  </w:num>
  <w:num w:numId="26" w16cid:durableId="1972903400">
    <w:abstractNumId w:val="0"/>
  </w:num>
  <w:num w:numId="27" w16cid:durableId="1415198091">
    <w:abstractNumId w:val="17"/>
  </w:num>
  <w:num w:numId="28" w16cid:durableId="806317338">
    <w:abstractNumId w:val="7"/>
  </w:num>
  <w:num w:numId="29" w16cid:durableId="771895131">
    <w:abstractNumId w:val="7"/>
  </w:num>
  <w:num w:numId="30" w16cid:durableId="743575299">
    <w:abstractNumId w:val="7"/>
  </w:num>
  <w:num w:numId="31" w16cid:durableId="1899508561">
    <w:abstractNumId w:val="7"/>
  </w:num>
  <w:num w:numId="32" w16cid:durableId="1451196234">
    <w:abstractNumId w:val="9"/>
  </w:num>
  <w:num w:numId="33" w16cid:durableId="52979988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stylePaneSortMethod w:val="000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AD1"/>
    <w:rsid w:val="0000313D"/>
    <w:rsid w:val="000031E9"/>
    <w:rsid w:val="000033A2"/>
    <w:rsid w:val="000038C3"/>
    <w:rsid w:val="0000393C"/>
    <w:rsid w:val="00003F5E"/>
    <w:rsid w:val="000042CD"/>
    <w:rsid w:val="00004E3F"/>
    <w:rsid w:val="000053B3"/>
    <w:rsid w:val="000053BB"/>
    <w:rsid w:val="0000543F"/>
    <w:rsid w:val="00005E24"/>
    <w:rsid w:val="000060AE"/>
    <w:rsid w:val="0000688A"/>
    <w:rsid w:val="00006E31"/>
    <w:rsid w:val="0001052A"/>
    <w:rsid w:val="00011821"/>
    <w:rsid w:val="00013055"/>
    <w:rsid w:val="0001371C"/>
    <w:rsid w:val="00013BE7"/>
    <w:rsid w:val="000148B1"/>
    <w:rsid w:val="000148FE"/>
    <w:rsid w:val="00016B9A"/>
    <w:rsid w:val="0001747C"/>
    <w:rsid w:val="00017950"/>
    <w:rsid w:val="00017EB1"/>
    <w:rsid w:val="00020144"/>
    <w:rsid w:val="00020311"/>
    <w:rsid w:val="00020496"/>
    <w:rsid w:val="000210AD"/>
    <w:rsid w:val="00023C95"/>
    <w:rsid w:val="00024190"/>
    <w:rsid w:val="00025D88"/>
    <w:rsid w:val="00025EA4"/>
    <w:rsid w:val="00027948"/>
    <w:rsid w:val="00031494"/>
    <w:rsid w:val="00031E60"/>
    <w:rsid w:val="00032048"/>
    <w:rsid w:val="00034DF9"/>
    <w:rsid w:val="00034EC3"/>
    <w:rsid w:val="0003506C"/>
    <w:rsid w:val="000354A3"/>
    <w:rsid w:val="00035849"/>
    <w:rsid w:val="00036258"/>
    <w:rsid w:val="0004220C"/>
    <w:rsid w:val="000423D5"/>
    <w:rsid w:val="00043FF1"/>
    <w:rsid w:val="00044907"/>
    <w:rsid w:val="0004532E"/>
    <w:rsid w:val="00047EC0"/>
    <w:rsid w:val="00050781"/>
    <w:rsid w:val="00050B26"/>
    <w:rsid w:val="000520E2"/>
    <w:rsid w:val="00052743"/>
    <w:rsid w:val="00053342"/>
    <w:rsid w:val="00053DC0"/>
    <w:rsid w:val="000540C9"/>
    <w:rsid w:val="000540EE"/>
    <w:rsid w:val="00054DA5"/>
    <w:rsid w:val="0005533D"/>
    <w:rsid w:val="0005601A"/>
    <w:rsid w:val="00056EBF"/>
    <w:rsid w:val="00057AD5"/>
    <w:rsid w:val="00057FFB"/>
    <w:rsid w:val="0006149A"/>
    <w:rsid w:val="00061AF5"/>
    <w:rsid w:val="00061EEE"/>
    <w:rsid w:val="000639FC"/>
    <w:rsid w:val="000651F5"/>
    <w:rsid w:val="00065972"/>
    <w:rsid w:val="00065BEA"/>
    <w:rsid w:val="0006601A"/>
    <w:rsid w:val="0006683B"/>
    <w:rsid w:val="000668D5"/>
    <w:rsid w:val="00066A2E"/>
    <w:rsid w:val="00066B7E"/>
    <w:rsid w:val="00066EDB"/>
    <w:rsid w:val="0006799B"/>
    <w:rsid w:val="00067CCC"/>
    <w:rsid w:val="00067F8E"/>
    <w:rsid w:val="000705B1"/>
    <w:rsid w:val="00070D37"/>
    <w:rsid w:val="00070F36"/>
    <w:rsid w:val="00070FEB"/>
    <w:rsid w:val="0007142C"/>
    <w:rsid w:val="00071ADC"/>
    <w:rsid w:val="00072573"/>
    <w:rsid w:val="000733B7"/>
    <w:rsid w:val="00073561"/>
    <w:rsid w:val="000736DA"/>
    <w:rsid w:val="00073D08"/>
    <w:rsid w:val="00075E07"/>
    <w:rsid w:val="00075EA4"/>
    <w:rsid w:val="000767E0"/>
    <w:rsid w:val="00076A41"/>
    <w:rsid w:val="00076AC2"/>
    <w:rsid w:val="0008056A"/>
    <w:rsid w:val="00080731"/>
    <w:rsid w:val="00080A4F"/>
    <w:rsid w:val="00081300"/>
    <w:rsid w:val="00082F55"/>
    <w:rsid w:val="00083404"/>
    <w:rsid w:val="00084835"/>
    <w:rsid w:val="00084DE2"/>
    <w:rsid w:val="00085294"/>
    <w:rsid w:val="00085B7C"/>
    <w:rsid w:val="00085CF1"/>
    <w:rsid w:val="0008665E"/>
    <w:rsid w:val="00086AD7"/>
    <w:rsid w:val="00086F71"/>
    <w:rsid w:val="00087D77"/>
    <w:rsid w:val="000919EA"/>
    <w:rsid w:val="000A01E9"/>
    <w:rsid w:val="000A1E7F"/>
    <w:rsid w:val="000A6872"/>
    <w:rsid w:val="000A6CDD"/>
    <w:rsid w:val="000A72E1"/>
    <w:rsid w:val="000B031C"/>
    <w:rsid w:val="000B087C"/>
    <w:rsid w:val="000B0A27"/>
    <w:rsid w:val="000B1632"/>
    <w:rsid w:val="000B2EBF"/>
    <w:rsid w:val="000B31AF"/>
    <w:rsid w:val="000B335F"/>
    <w:rsid w:val="000B3DD5"/>
    <w:rsid w:val="000B4B01"/>
    <w:rsid w:val="000B5213"/>
    <w:rsid w:val="000B54C3"/>
    <w:rsid w:val="000C0114"/>
    <w:rsid w:val="000C0297"/>
    <w:rsid w:val="000C0791"/>
    <w:rsid w:val="000C127D"/>
    <w:rsid w:val="000C2697"/>
    <w:rsid w:val="000C375B"/>
    <w:rsid w:val="000C79D9"/>
    <w:rsid w:val="000C7C6A"/>
    <w:rsid w:val="000D020E"/>
    <w:rsid w:val="000D06C6"/>
    <w:rsid w:val="000D09AA"/>
    <w:rsid w:val="000D127B"/>
    <w:rsid w:val="000D17A1"/>
    <w:rsid w:val="000D1EB1"/>
    <w:rsid w:val="000D242B"/>
    <w:rsid w:val="000D348D"/>
    <w:rsid w:val="000D43F7"/>
    <w:rsid w:val="000D7BA9"/>
    <w:rsid w:val="000E02C7"/>
    <w:rsid w:val="000E41CB"/>
    <w:rsid w:val="000E501D"/>
    <w:rsid w:val="000E6E5B"/>
    <w:rsid w:val="000E79EC"/>
    <w:rsid w:val="000E7B5F"/>
    <w:rsid w:val="000E7EE0"/>
    <w:rsid w:val="000E7F37"/>
    <w:rsid w:val="000F0625"/>
    <w:rsid w:val="000F0C0C"/>
    <w:rsid w:val="000F1E65"/>
    <w:rsid w:val="000F2DE4"/>
    <w:rsid w:val="000F336B"/>
    <w:rsid w:val="000F4E73"/>
    <w:rsid w:val="000F6133"/>
    <w:rsid w:val="000F6F1E"/>
    <w:rsid w:val="000F7A04"/>
    <w:rsid w:val="0010082D"/>
    <w:rsid w:val="00100915"/>
    <w:rsid w:val="001046B3"/>
    <w:rsid w:val="00105003"/>
    <w:rsid w:val="0010537C"/>
    <w:rsid w:val="00105FA7"/>
    <w:rsid w:val="00106B30"/>
    <w:rsid w:val="001104EE"/>
    <w:rsid w:val="001109B5"/>
    <w:rsid w:val="00111903"/>
    <w:rsid w:val="00111A17"/>
    <w:rsid w:val="001138F8"/>
    <w:rsid w:val="00113B43"/>
    <w:rsid w:val="001152BC"/>
    <w:rsid w:val="00115799"/>
    <w:rsid w:val="001178BA"/>
    <w:rsid w:val="00120BDF"/>
    <w:rsid w:val="0012307F"/>
    <w:rsid w:val="001230F2"/>
    <w:rsid w:val="00123244"/>
    <w:rsid w:val="001235FA"/>
    <w:rsid w:val="0012479C"/>
    <w:rsid w:val="00124806"/>
    <w:rsid w:val="00124844"/>
    <w:rsid w:val="0012707A"/>
    <w:rsid w:val="001306E6"/>
    <w:rsid w:val="00132307"/>
    <w:rsid w:val="00133BC3"/>
    <w:rsid w:val="00135F7C"/>
    <w:rsid w:val="001369A6"/>
    <w:rsid w:val="00136D79"/>
    <w:rsid w:val="001371A0"/>
    <w:rsid w:val="00140793"/>
    <w:rsid w:val="0014102D"/>
    <w:rsid w:val="001419B0"/>
    <w:rsid w:val="001433D4"/>
    <w:rsid w:val="00143881"/>
    <w:rsid w:val="00144D63"/>
    <w:rsid w:val="00144E90"/>
    <w:rsid w:val="00151667"/>
    <w:rsid w:val="001520F8"/>
    <w:rsid w:val="00152390"/>
    <w:rsid w:val="0015348B"/>
    <w:rsid w:val="00155DC2"/>
    <w:rsid w:val="0015780E"/>
    <w:rsid w:val="00161F9F"/>
    <w:rsid w:val="00163DF3"/>
    <w:rsid w:val="0016474A"/>
    <w:rsid w:val="0016488F"/>
    <w:rsid w:val="00165916"/>
    <w:rsid w:val="00166AD0"/>
    <w:rsid w:val="001675D7"/>
    <w:rsid w:val="00170117"/>
    <w:rsid w:val="001703B7"/>
    <w:rsid w:val="0017295D"/>
    <w:rsid w:val="00175445"/>
    <w:rsid w:val="00177BFA"/>
    <w:rsid w:val="00180064"/>
    <w:rsid w:val="00181E02"/>
    <w:rsid w:val="00181EBA"/>
    <w:rsid w:val="0018346B"/>
    <w:rsid w:val="0018348A"/>
    <w:rsid w:val="00183987"/>
    <w:rsid w:val="00183CFF"/>
    <w:rsid w:val="00187B12"/>
    <w:rsid w:val="001904B7"/>
    <w:rsid w:val="001927E0"/>
    <w:rsid w:val="00193EF0"/>
    <w:rsid w:val="001942F4"/>
    <w:rsid w:val="001A03E5"/>
    <w:rsid w:val="001A19AB"/>
    <w:rsid w:val="001A2B1D"/>
    <w:rsid w:val="001A3699"/>
    <w:rsid w:val="001A3927"/>
    <w:rsid w:val="001A4AD6"/>
    <w:rsid w:val="001A57A3"/>
    <w:rsid w:val="001A5DCB"/>
    <w:rsid w:val="001A6397"/>
    <w:rsid w:val="001A6D00"/>
    <w:rsid w:val="001A718E"/>
    <w:rsid w:val="001A7215"/>
    <w:rsid w:val="001B136B"/>
    <w:rsid w:val="001B1DA1"/>
    <w:rsid w:val="001B2964"/>
    <w:rsid w:val="001B30CE"/>
    <w:rsid w:val="001B6EBE"/>
    <w:rsid w:val="001B7885"/>
    <w:rsid w:val="001B7BFA"/>
    <w:rsid w:val="001C00FF"/>
    <w:rsid w:val="001C07C2"/>
    <w:rsid w:val="001C15EF"/>
    <w:rsid w:val="001C241B"/>
    <w:rsid w:val="001C261C"/>
    <w:rsid w:val="001C4363"/>
    <w:rsid w:val="001C4646"/>
    <w:rsid w:val="001C4E5F"/>
    <w:rsid w:val="001C4EE4"/>
    <w:rsid w:val="001C5054"/>
    <w:rsid w:val="001C5519"/>
    <w:rsid w:val="001C5DE8"/>
    <w:rsid w:val="001C6459"/>
    <w:rsid w:val="001C6AA8"/>
    <w:rsid w:val="001C6FC7"/>
    <w:rsid w:val="001C789C"/>
    <w:rsid w:val="001D163F"/>
    <w:rsid w:val="001D208E"/>
    <w:rsid w:val="001D2203"/>
    <w:rsid w:val="001D24E4"/>
    <w:rsid w:val="001D3AE2"/>
    <w:rsid w:val="001D3B5C"/>
    <w:rsid w:val="001D57DE"/>
    <w:rsid w:val="001D6FE4"/>
    <w:rsid w:val="001D78EE"/>
    <w:rsid w:val="001E0617"/>
    <w:rsid w:val="001E0911"/>
    <w:rsid w:val="001E0AC1"/>
    <w:rsid w:val="001E1886"/>
    <w:rsid w:val="001E238A"/>
    <w:rsid w:val="001E2E1B"/>
    <w:rsid w:val="001E3C73"/>
    <w:rsid w:val="001E3C99"/>
    <w:rsid w:val="001E42C6"/>
    <w:rsid w:val="001E4689"/>
    <w:rsid w:val="001E60D8"/>
    <w:rsid w:val="001F052F"/>
    <w:rsid w:val="001F0ACC"/>
    <w:rsid w:val="001F1404"/>
    <w:rsid w:val="001F161F"/>
    <w:rsid w:val="001F18B5"/>
    <w:rsid w:val="001F1A62"/>
    <w:rsid w:val="001F1F9F"/>
    <w:rsid w:val="001F29E8"/>
    <w:rsid w:val="001F4B22"/>
    <w:rsid w:val="001F4C27"/>
    <w:rsid w:val="001F69F1"/>
    <w:rsid w:val="001F6CF8"/>
    <w:rsid w:val="001F704D"/>
    <w:rsid w:val="002001C4"/>
    <w:rsid w:val="002002F8"/>
    <w:rsid w:val="00200446"/>
    <w:rsid w:val="00201B16"/>
    <w:rsid w:val="002035D7"/>
    <w:rsid w:val="002042A5"/>
    <w:rsid w:val="00204CAE"/>
    <w:rsid w:val="002061E0"/>
    <w:rsid w:val="00206A1F"/>
    <w:rsid w:val="00210939"/>
    <w:rsid w:val="00211CE9"/>
    <w:rsid w:val="00211CED"/>
    <w:rsid w:val="00211EBD"/>
    <w:rsid w:val="00212725"/>
    <w:rsid w:val="00214533"/>
    <w:rsid w:val="00215F4A"/>
    <w:rsid w:val="002162FE"/>
    <w:rsid w:val="002166B4"/>
    <w:rsid w:val="00216DB0"/>
    <w:rsid w:val="00216EB2"/>
    <w:rsid w:val="00217CB9"/>
    <w:rsid w:val="00220C04"/>
    <w:rsid w:val="00222D8E"/>
    <w:rsid w:val="00223FF5"/>
    <w:rsid w:val="00225316"/>
    <w:rsid w:val="00225C13"/>
    <w:rsid w:val="00226BE9"/>
    <w:rsid w:val="0022731B"/>
    <w:rsid w:val="0022767B"/>
    <w:rsid w:val="0023074E"/>
    <w:rsid w:val="00233A03"/>
    <w:rsid w:val="00235018"/>
    <w:rsid w:val="00235A1C"/>
    <w:rsid w:val="00235EE5"/>
    <w:rsid w:val="00236240"/>
    <w:rsid w:val="00240107"/>
    <w:rsid w:val="00240CD0"/>
    <w:rsid w:val="0024124A"/>
    <w:rsid w:val="002418EF"/>
    <w:rsid w:val="0024222A"/>
    <w:rsid w:val="00244936"/>
    <w:rsid w:val="00244F18"/>
    <w:rsid w:val="002451E2"/>
    <w:rsid w:val="00247AB7"/>
    <w:rsid w:val="00250023"/>
    <w:rsid w:val="00250D1F"/>
    <w:rsid w:val="00250FED"/>
    <w:rsid w:val="00251998"/>
    <w:rsid w:val="00251C4A"/>
    <w:rsid w:val="00253175"/>
    <w:rsid w:val="00254046"/>
    <w:rsid w:val="00255D29"/>
    <w:rsid w:val="00257182"/>
    <w:rsid w:val="00257E2C"/>
    <w:rsid w:val="00260465"/>
    <w:rsid w:val="00262B9B"/>
    <w:rsid w:val="0026361D"/>
    <w:rsid w:val="0026386A"/>
    <w:rsid w:val="002670DF"/>
    <w:rsid w:val="00267C59"/>
    <w:rsid w:val="00267CF5"/>
    <w:rsid w:val="00270115"/>
    <w:rsid w:val="00270DFC"/>
    <w:rsid w:val="00272FA4"/>
    <w:rsid w:val="0027333C"/>
    <w:rsid w:val="00273657"/>
    <w:rsid w:val="00273926"/>
    <w:rsid w:val="00275736"/>
    <w:rsid w:val="00275FFF"/>
    <w:rsid w:val="0027605E"/>
    <w:rsid w:val="00277297"/>
    <w:rsid w:val="00277536"/>
    <w:rsid w:val="00277932"/>
    <w:rsid w:val="002805D0"/>
    <w:rsid w:val="00281238"/>
    <w:rsid w:val="00281984"/>
    <w:rsid w:val="002827AE"/>
    <w:rsid w:val="0028303D"/>
    <w:rsid w:val="00283C06"/>
    <w:rsid w:val="00283E3B"/>
    <w:rsid w:val="0028428D"/>
    <w:rsid w:val="002844FA"/>
    <w:rsid w:val="00285953"/>
    <w:rsid w:val="00287A10"/>
    <w:rsid w:val="00287A3A"/>
    <w:rsid w:val="00290078"/>
    <w:rsid w:val="00290E49"/>
    <w:rsid w:val="00294D1F"/>
    <w:rsid w:val="00296754"/>
    <w:rsid w:val="00296A67"/>
    <w:rsid w:val="002A0170"/>
    <w:rsid w:val="002A0B97"/>
    <w:rsid w:val="002A177F"/>
    <w:rsid w:val="002A178B"/>
    <w:rsid w:val="002A1AAA"/>
    <w:rsid w:val="002A1E90"/>
    <w:rsid w:val="002A217D"/>
    <w:rsid w:val="002A28A6"/>
    <w:rsid w:val="002A28D4"/>
    <w:rsid w:val="002A2950"/>
    <w:rsid w:val="002A6625"/>
    <w:rsid w:val="002A6646"/>
    <w:rsid w:val="002A7518"/>
    <w:rsid w:val="002B029C"/>
    <w:rsid w:val="002B1210"/>
    <w:rsid w:val="002B2594"/>
    <w:rsid w:val="002B2A47"/>
    <w:rsid w:val="002B510C"/>
    <w:rsid w:val="002B5B04"/>
    <w:rsid w:val="002B5CFB"/>
    <w:rsid w:val="002B5DBD"/>
    <w:rsid w:val="002B6197"/>
    <w:rsid w:val="002C05A7"/>
    <w:rsid w:val="002C0B6B"/>
    <w:rsid w:val="002C1FF1"/>
    <w:rsid w:val="002C240D"/>
    <w:rsid w:val="002C3949"/>
    <w:rsid w:val="002C495E"/>
    <w:rsid w:val="002C4E34"/>
    <w:rsid w:val="002C5777"/>
    <w:rsid w:val="002C6081"/>
    <w:rsid w:val="002C6A3D"/>
    <w:rsid w:val="002C6D21"/>
    <w:rsid w:val="002C6F37"/>
    <w:rsid w:val="002D0E92"/>
    <w:rsid w:val="002D198B"/>
    <w:rsid w:val="002D1C43"/>
    <w:rsid w:val="002D2CAA"/>
    <w:rsid w:val="002D393D"/>
    <w:rsid w:val="002D4A13"/>
    <w:rsid w:val="002D4D29"/>
    <w:rsid w:val="002D6466"/>
    <w:rsid w:val="002D6C3F"/>
    <w:rsid w:val="002D6CEF"/>
    <w:rsid w:val="002D7CCF"/>
    <w:rsid w:val="002E185A"/>
    <w:rsid w:val="002E23F9"/>
    <w:rsid w:val="002E323C"/>
    <w:rsid w:val="002E53E4"/>
    <w:rsid w:val="002E5EBF"/>
    <w:rsid w:val="002E5FC8"/>
    <w:rsid w:val="002E69CA"/>
    <w:rsid w:val="002E7A62"/>
    <w:rsid w:val="002F0143"/>
    <w:rsid w:val="002F01AA"/>
    <w:rsid w:val="002F050A"/>
    <w:rsid w:val="002F0E13"/>
    <w:rsid w:val="002F0E7F"/>
    <w:rsid w:val="002F195E"/>
    <w:rsid w:val="002F1977"/>
    <w:rsid w:val="002F2111"/>
    <w:rsid w:val="002F278C"/>
    <w:rsid w:val="002F2820"/>
    <w:rsid w:val="002F3073"/>
    <w:rsid w:val="002F36FF"/>
    <w:rsid w:val="002F3EA6"/>
    <w:rsid w:val="002F43B1"/>
    <w:rsid w:val="002F4C84"/>
    <w:rsid w:val="002F509B"/>
    <w:rsid w:val="002F58D6"/>
    <w:rsid w:val="002F5DF3"/>
    <w:rsid w:val="002F752D"/>
    <w:rsid w:val="003001D0"/>
    <w:rsid w:val="00303656"/>
    <w:rsid w:val="00304023"/>
    <w:rsid w:val="0030476A"/>
    <w:rsid w:val="00304DC9"/>
    <w:rsid w:val="00306707"/>
    <w:rsid w:val="00310CA4"/>
    <w:rsid w:val="00310D54"/>
    <w:rsid w:val="00313AD2"/>
    <w:rsid w:val="0031536D"/>
    <w:rsid w:val="003155F0"/>
    <w:rsid w:val="003163B8"/>
    <w:rsid w:val="00316503"/>
    <w:rsid w:val="00316B79"/>
    <w:rsid w:val="00321672"/>
    <w:rsid w:val="00321C19"/>
    <w:rsid w:val="003248C7"/>
    <w:rsid w:val="00324CCA"/>
    <w:rsid w:val="00325A1E"/>
    <w:rsid w:val="003261EA"/>
    <w:rsid w:val="00326432"/>
    <w:rsid w:val="003277F3"/>
    <w:rsid w:val="003315B6"/>
    <w:rsid w:val="00331699"/>
    <w:rsid w:val="00331E50"/>
    <w:rsid w:val="00332A80"/>
    <w:rsid w:val="00333CBA"/>
    <w:rsid w:val="00334F82"/>
    <w:rsid w:val="003351BE"/>
    <w:rsid w:val="00335E4B"/>
    <w:rsid w:val="003370B7"/>
    <w:rsid w:val="00337EAB"/>
    <w:rsid w:val="0034038C"/>
    <w:rsid w:val="00340E2C"/>
    <w:rsid w:val="00341375"/>
    <w:rsid w:val="00343136"/>
    <w:rsid w:val="00344978"/>
    <w:rsid w:val="00344D93"/>
    <w:rsid w:val="003464DF"/>
    <w:rsid w:val="00346B0C"/>
    <w:rsid w:val="00347151"/>
    <w:rsid w:val="003474E9"/>
    <w:rsid w:val="003478F6"/>
    <w:rsid w:val="003505EF"/>
    <w:rsid w:val="0035062B"/>
    <w:rsid w:val="00350B17"/>
    <w:rsid w:val="00351AA9"/>
    <w:rsid w:val="003534AB"/>
    <w:rsid w:val="0035464A"/>
    <w:rsid w:val="003556BB"/>
    <w:rsid w:val="00355815"/>
    <w:rsid w:val="00355F0B"/>
    <w:rsid w:val="003561B6"/>
    <w:rsid w:val="003575C8"/>
    <w:rsid w:val="00357978"/>
    <w:rsid w:val="00360F74"/>
    <w:rsid w:val="00360FA6"/>
    <w:rsid w:val="003610F0"/>
    <w:rsid w:val="00361859"/>
    <w:rsid w:val="00361B4D"/>
    <w:rsid w:val="00363BEC"/>
    <w:rsid w:val="003641A8"/>
    <w:rsid w:val="003645FF"/>
    <w:rsid w:val="00364603"/>
    <w:rsid w:val="00367140"/>
    <w:rsid w:val="0036788F"/>
    <w:rsid w:val="003705C7"/>
    <w:rsid w:val="00371472"/>
    <w:rsid w:val="00372E4E"/>
    <w:rsid w:val="00372F01"/>
    <w:rsid w:val="003730BF"/>
    <w:rsid w:val="003739D4"/>
    <w:rsid w:val="00375B97"/>
    <w:rsid w:val="003778CA"/>
    <w:rsid w:val="003800C9"/>
    <w:rsid w:val="00380579"/>
    <w:rsid w:val="00380DB9"/>
    <w:rsid w:val="00383329"/>
    <w:rsid w:val="00383819"/>
    <w:rsid w:val="00390644"/>
    <w:rsid w:val="003932B3"/>
    <w:rsid w:val="00394270"/>
    <w:rsid w:val="00395A36"/>
    <w:rsid w:val="00395E5E"/>
    <w:rsid w:val="003961BC"/>
    <w:rsid w:val="0039679F"/>
    <w:rsid w:val="00396B29"/>
    <w:rsid w:val="0039770A"/>
    <w:rsid w:val="003A0871"/>
    <w:rsid w:val="003A0B68"/>
    <w:rsid w:val="003A130D"/>
    <w:rsid w:val="003A1BDD"/>
    <w:rsid w:val="003A21F7"/>
    <w:rsid w:val="003A2E05"/>
    <w:rsid w:val="003A300F"/>
    <w:rsid w:val="003A65C0"/>
    <w:rsid w:val="003A78EF"/>
    <w:rsid w:val="003B08C3"/>
    <w:rsid w:val="003B1CA9"/>
    <w:rsid w:val="003B1CB2"/>
    <w:rsid w:val="003B26B5"/>
    <w:rsid w:val="003B2E97"/>
    <w:rsid w:val="003B3191"/>
    <w:rsid w:val="003B3225"/>
    <w:rsid w:val="003B3F8D"/>
    <w:rsid w:val="003B4B9F"/>
    <w:rsid w:val="003B71FA"/>
    <w:rsid w:val="003B79D0"/>
    <w:rsid w:val="003B7E31"/>
    <w:rsid w:val="003C2250"/>
    <w:rsid w:val="003C2409"/>
    <w:rsid w:val="003C34A1"/>
    <w:rsid w:val="003C37ED"/>
    <w:rsid w:val="003C3A77"/>
    <w:rsid w:val="003C4217"/>
    <w:rsid w:val="003C5415"/>
    <w:rsid w:val="003C56FA"/>
    <w:rsid w:val="003C57F9"/>
    <w:rsid w:val="003C7AE6"/>
    <w:rsid w:val="003D16BB"/>
    <w:rsid w:val="003D36FD"/>
    <w:rsid w:val="003D38F0"/>
    <w:rsid w:val="003D3B3F"/>
    <w:rsid w:val="003D549D"/>
    <w:rsid w:val="003D5E44"/>
    <w:rsid w:val="003D6A40"/>
    <w:rsid w:val="003E1770"/>
    <w:rsid w:val="003E239C"/>
    <w:rsid w:val="003E41CE"/>
    <w:rsid w:val="003E4698"/>
    <w:rsid w:val="003F03FE"/>
    <w:rsid w:val="003F3151"/>
    <w:rsid w:val="003F3676"/>
    <w:rsid w:val="003F3A22"/>
    <w:rsid w:val="003F448A"/>
    <w:rsid w:val="003F5360"/>
    <w:rsid w:val="003F6128"/>
    <w:rsid w:val="003F6948"/>
    <w:rsid w:val="003F6CFB"/>
    <w:rsid w:val="003F7CAD"/>
    <w:rsid w:val="0040345C"/>
    <w:rsid w:val="0040500F"/>
    <w:rsid w:val="00405DED"/>
    <w:rsid w:val="00406148"/>
    <w:rsid w:val="0040669A"/>
    <w:rsid w:val="00407B54"/>
    <w:rsid w:val="0041098F"/>
    <w:rsid w:val="00411727"/>
    <w:rsid w:val="00413E58"/>
    <w:rsid w:val="00413FA5"/>
    <w:rsid w:val="004143E4"/>
    <w:rsid w:val="00420325"/>
    <w:rsid w:val="004211AA"/>
    <w:rsid w:val="0042255A"/>
    <w:rsid w:val="00423486"/>
    <w:rsid w:val="004238DF"/>
    <w:rsid w:val="004258A8"/>
    <w:rsid w:val="00425A08"/>
    <w:rsid w:val="004311FC"/>
    <w:rsid w:val="00432DB9"/>
    <w:rsid w:val="00433218"/>
    <w:rsid w:val="004337E7"/>
    <w:rsid w:val="00435728"/>
    <w:rsid w:val="004359D3"/>
    <w:rsid w:val="004363D2"/>
    <w:rsid w:val="00436603"/>
    <w:rsid w:val="004420AC"/>
    <w:rsid w:val="00442D07"/>
    <w:rsid w:val="00443F04"/>
    <w:rsid w:val="004445D5"/>
    <w:rsid w:val="00444674"/>
    <w:rsid w:val="00444D60"/>
    <w:rsid w:val="004453D9"/>
    <w:rsid w:val="004505A6"/>
    <w:rsid w:val="004536EF"/>
    <w:rsid w:val="00453A41"/>
    <w:rsid w:val="00455D9C"/>
    <w:rsid w:val="004566FC"/>
    <w:rsid w:val="0045726F"/>
    <w:rsid w:val="0045743F"/>
    <w:rsid w:val="004606F0"/>
    <w:rsid w:val="00461FA1"/>
    <w:rsid w:val="00462243"/>
    <w:rsid w:val="00462F8C"/>
    <w:rsid w:val="00464042"/>
    <w:rsid w:val="00465232"/>
    <w:rsid w:val="004658F4"/>
    <w:rsid w:val="0046601B"/>
    <w:rsid w:val="00466958"/>
    <w:rsid w:val="004672D3"/>
    <w:rsid w:val="00470288"/>
    <w:rsid w:val="00470AC2"/>
    <w:rsid w:val="00470DE3"/>
    <w:rsid w:val="00471771"/>
    <w:rsid w:val="00471DCD"/>
    <w:rsid w:val="00472200"/>
    <w:rsid w:val="00472649"/>
    <w:rsid w:val="00472972"/>
    <w:rsid w:val="00472D3D"/>
    <w:rsid w:val="004751F3"/>
    <w:rsid w:val="004765D4"/>
    <w:rsid w:val="0048008C"/>
    <w:rsid w:val="00480573"/>
    <w:rsid w:val="004815AA"/>
    <w:rsid w:val="00483DE3"/>
    <w:rsid w:val="004852ED"/>
    <w:rsid w:val="00486790"/>
    <w:rsid w:val="00486F00"/>
    <w:rsid w:val="00490E7F"/>
    <w:rsid w:val="00491183"/>
    <w:rsid w:val="00492D2D"/>
    <w:rsid w:val="00493F85"/>
    <w:rsid w:val="00495578"/>
    <w:rsid w:val="00495BFA"/>
    <w:rsid w:val="00496DED"/>
    <w:rsid w:val="0049726B"/>
    <w:rsid w:val="004A1089"/>
    <w:rsid w:val="004A16E4"/>
    <w:rsid w:val="004A1B74"/>
    <w:rsid w:val="004A3B99"/>
    <w:rsid w:val="004A5870"/>
    <w:rsid w:val="004A5B4F"/>
    <w:rsid w:val="004A6994"/>
    <w:rsid w:val="004A7961"/>
    <w:rsid w:val="004A7E58"/>
    <w:rsid w:val="004B0449"/>
    <w:rsid w:val="004B04A0"/>
    <w:rsid w:val="004B062F"/>
    <w:rsid w:val="004B093D"/>
    <w:rsid w:val="004B13AE"/>
    <w:rsid w:val="004B33D3"/>
    <w:rsid w:val="004B3564"/>
    <w:rsid w:val="004B35C5"/>
    <w:rsid w:val="004B500F"/>
    <w:rsid w:val="004B6B97"/>
    <w:rsid w:val="004B7018"/>
    <w:rsid w:val="004C123E"/>
    <w:rsid w:val="004C2523"/>
    <w:rsid w:val="004C42C4"/>
    <w:rsid w:val="004C4C77"/>
    <w:rsid w:val="004C66A2"/>
    <w:rsid w:val="004C7A09"/>
    <w:rsid w:val="004C7B1E"/>
    <w:rsid w:val="004D06DD"/>
    <w:rsid w:val="004D197A"/>
    <w:rsid w:val="004D1FCA"/>
    <w:rsid w:val="004D28DD"/>
    <w:rsid w:val="004D5334"/>
    <w:rsid w:val="004E0A6A"/>
    <w:rsid w:val="004E0D10"/>
    <w:rsid w:val="004E1E86"/>
    <w:rsid w:val="004E24B1"/>
    <w:rsid w:val="004E2507"/>
    <w:rsid w:val="004E2D1C"/>
    <w:rsid w:val="004E3D41"/>
    <w:rsid w:val="004E3FD8"/>
    <w:rsid w:val="004E4902"/>
    <w:rsid w:val="004E5025"/>
    <w:rsid w:val="004E7F6F"/>
    <w:rsid w:val="004F2D6D"/>
    <w:rsid w:val="004F33EB"/>
    <w:rsid w:val="004F3861"/>
    <w:rsid w:val="004F4D2B"/>
    <w:rsid w:val="004F5296"/>
    <w:rsid w:val="004F5868"/>
    <w:rsid w:val="004F5C1B"/>
    <w:rsid w:val="004F6061"/>
    <w:rsid w:val="004F6F8A"/>
    <w:rsid w:val="004F74A6"/>
    <w:rsid w:val="004F7D8E"/>
    <w:rsid w:val="00505FDE"/>
    <w:rsid w:val="00506154"/>
    <w:rsid w:val="005073E5"/>
    <w:rsid w:val="00507440"/>
    <w:rsid w:val="0051095C"/>
    <w:rsid w:val="0051217C"/>
    <w:rsid w:val="0051297D"/>
    <w:rsid w:val="00513CB9"/>
    <w:rsid w:val="00514E34"/>
    <w:rsid w:val="00515B6F"/>
    <w:rsid w:val="0052041A"/>
    <w:rsid w:val="0052071A"/>
    <w:rsid w:val="00520F1A"/>
    <w:rsid w:val="00522D8D"/>
    <w:rsid w:val="00522DD2"/>
    <w:rsid w:val="005240E6"/>
    <w:rsid w:val="00524941"/>
    <w:rsid w:val="00530C9C"/>
    <w:rsid w:val="00530DBA"/>
    <w:rsid w:val="0053451E"/>
    <w:rsid w:val="00537407"/>
    <w:rsid w:val="00537CA6"/>
    <w:rsid w:val="00537FA4"/>
    <w:rsid w:val="00537FE9"/>
    <w:rsid w:val="00540595"/>
    <w:rsid w:val="00540AF2"/>
    <w:rsid w:val="00540E0C"/>
    <w:rsid w:val="00540FDF"/>
    <w:rsid w:val="00542589"/>
    <w:rsid w:val="00542FD3"/>
    <w:rsid w:val="00543CCD"/>
    <w:rsid w:val="00544E2B"/>
    <w:rsid w:val="005454E0"/>
    <w:rsid w:val="00545F13"/>
    <w:rsid w:val="00550171"/>
    <w:rsid w:val="00552415"/>
    <w:rsid w:val="00552E6F"/>
    <w:rsid w:val="00555294"/>
    <w:rsid w:val="005555EE"/>
    <w:rsid w:val="00555BD1"/>
    <w:rsid w:val="00555C85"/>
    <w:rsid w:val="005566CC"/>
    <w:rsid w:val="0055677D"/>
    <w:rsid w:val="00556C83"/>
    <w:rsid w:val="00556EA5"/>
    <w:rsid w:val="00557CCF"/>
    <w:rsid w:val="00560207"/>
    <w:rsid w:val="00560E15"/>
    <w:rsid w:val="005622CE"/>
    <w:rsid w:val="00562A62"/>
    <w:rsid w:val="00562E4D"/>
    <w:rsid w:val="00564BC2"/>
    <w:rsid w:val="00564FFD"/>
    <w:rsid w:val="00565CB3"/>
    <w:rsid w:val="00566F25"/>
    <w:rsid w:val="00567E26"/>
    <w:rsid w:val="00567F58"/>
    <w:rsid w:val="0057002A"/>
    <w:rsid w:val="00571483"/>
    <w:rsid w:val="00573778"/>
    <w:rsid w:val="005753BD"/>
    <w:rsid w:val="00575DA7"/>
    <w:rsid w:val="00575DFE"/>
    <w:rsid w:val="00575F61"/>
    <w:rsid w:val="00580B3A"/>
    <w:rsid w:val="005822BE"/>
    <w:rsid w:val="005833DA"/>
    <w:rsid w:val="00583DB4"/>
    <w:rsid w:val="00583E16"/>
    <w:rsid w:val="00584E2E"/>
    <w:rsid w:val="005851DC"/>
    <w:rsid w:val="00585AC7"/>
    <w:rsid w:val="00586164"/>
    <w:rsid w:val="0058785F"/>
    <w:rsid w:val="00587CCA"/>
    <w:rsid w:val="00590884"/>
    <w:rsid w:val="00590CF6"/>
    <w:rsid w:val="005911DD"/>
    <w:rsid w:val="00591DD0"/>
    <w:rsid w:val="005926DF"/>
    <w:rsid w:val="005926FF"/>
    <w:rsid w:val="005940EC"/>
    <w:rsid w:val="00595638"/>
    <w:rsid w:val="005964DA"/>
    <w:rsid w:val="00597336"/>
    <w:rsid w:val="00597C03"/>
    <w:rsid w:val="005A002E"/>
    <w:rsid w:val="005A08A1"/>
    <w:rsid w:val="005A0DA9"/>
    <w:rsid w:val="005A10C2"/>
    <w:rsid w:val="005A183D"/>
    <w:rsid w:val="005A26A9"/>
    <w:rsid w:val="005A33F1"/>
    <w:rsid w:val="005A3FB3"/>
    <w:rsid w:val="005A4A49"/>
    <w:rsid w:val="005A5728"/>
    <w:rsid w:val="005A74A1"/>
    <w:rsid w:val="005B1712"/>
    <w:rsid w:val="005B1DB3"/>
    <w:rsid w:val="005B302D"/>
    <w:rsid w:val="005B3F55"/>
    <w:rsid w:val="005B5CEB"/>
    <w:rsid w:val="005B6299"/>
    <w:rsid w:val="005B6F54"/>
    <w:rsid w:val="005C0A18"/>
    <w:rsid w:val="005C0B55"/>
    <w:rsid w:val="005C10B2"/>
    <w:rsid w:val="005C260D"/>
    <w:rsid w:val="005C3B22"/>
    <w:rsid w:val="005C44FC"/>
    <w:rsid w:val="005C482E"/>
    <w:rsid w:val="005C4C44"/>
    <w:rsid w:val="005C5900"/>
    <w:rsid w:val="005C603B"/>
    <w:rsid w:val="005C61BD"/>
    <w:rsid w:val="005C6F8E"/>
    <w:rsid w:val="005C7EB0"/>
    <w:rsid w:val="005D1330"/>
    <w:rsid w:val="005D4755"/>
    <w:rsid w:val="005D57C1"/>
    <w:rsid w:val="005D5E7E"/>
    <w:rsid w:val="005D6311"/>
    <w:rsid w:val="005D65B7"/>
    <w:rsid w:val="005D6EBE"/>
    <w:rsid w:val="005E0C65"/>
    <w:rsid w:val="005E1114"/>
    <w:rsid w:val="005E134D"/>
    <w:rsid w:val="005E1D3F"/>
    <w:rsid w:val="005E24F0"/>
    <w:rsid w:val="005E32AB"/>
    <w:rsid w:val="005E33DE"/>
    <w:rsid w:val="005E37F3"/>
    <w:rsid w:val="005E3FA8"/>
    <w:rsid w:val="005E4CC7"/>
    <w:rsid w:val="005E54FD"/>
    <w:rsid w:val="005E5C0E"/>
    <w:rsid w:val="005E5EA8"/>
    <w:rsid w:val="005E72DF"/>
    <w:rsid w:val="005F0677"/>
    <w:rsid w:val="005F1BEB"/>
    <w:rsid w:val="005F2177"/>
    <w:rsid w:val="005F2D4A"/>
    <w:rsid w:val="005F3258"/>
    <w:rsid w:val="005F39DA"/>
    <w:rsid w:val="005F6AF9"/>
    <w:rsid w:val="005F72D6"/>
    <w:rsid w:val="00601D96"/>
    <w:rsid w:val="006054A7"/>
    <w:rsid w:val="0060629D"/>
    <w:rsid w:val="00607C13"/>
    <w:rsid w:val="0061091E"/>
    <w:rsid w:val="0061296B"/>
    <w:rsid w:val="006133FF"/>
    <w:rsid w:val="006142B9"/>
    <w:rsid w:val="00614947"/>
    <w:rsid w:val="006171FE"/>
    <w:rsid w:val="006209CC"/>
    <w:rsid w:val="00622732"/>
    <w:rsid w:val="00622ED0"/>
    <w:rsid w:val="006233C0"/>
    <w:rsid w:val="00623815"/>
    <w:rsid w:val="00623F45"/>
    <w:rsid w:val="006240FD"/>
    <w:rsid w:val="00625C82"/>
    <w:rsid w:val="00627A84"/>
    <w:rsid w:val="00627C30"/>
    <w:rsid w:val="006300B7"/>
    <w:rsid w:val="006302C1"/>
    <w:rsid w:val="00631547"/>
    <w:rsid w:val="006317FA"/>
    <w:rsid w:val="00632B1B"/>
    <w:rsid w:val="00633889"/>
    <w:rsid w:val="00634705"/>
    <w:rsid w:val="0063619C"/>
    <w:rsid w:val="006361C2"/>
    <w:rsid w:val="00637A52"/>
    <w:rsid w:val="00637F80"/>
    <w:rsid w:val="00640FD2"/>
    <w:rsid w:val="006420C1"/>
    <w:rsid w:val="00642781"/>
    <w:rsid w:val="0064324D"/>
    <w:rsid w:val="00643809"/>
    <w:rsid w:val="00645E34"/>
    <w:rsid w:val="006466FF"/>
    <w:rsid w:val="00646E70"/>
    <w:rsid w:val="0064724F"/>
    <w:rsid w:val="00647996"/>
    <w:rsid w:val="00647C50"/>
    <w:rsid w:val="00652676"/>
    <w:rsid w:val="00652D23"/>
    <w:rsid w:val="00652F50"/>
    <w:rsid w:val="0065401D"/>
    <w:rsid w:val="00654342"/>
    <w:rsid w:val="00655C4C"/>
    <w:rsid w:val="006561B5"/>
    <w:rsid w:val="006602BE"/>
    <w:rsid w:val="006603F0"/>
    <w:rsid w:val="0066054C"/>
    <w:rsid w:val="006605D5"/>
    <w:rsid w:val="00660B3F"/>
    <w:rsid w:val="00662202"/>
    <w:rsid w:val="00662205"/>
    <w:rsid w:val="00663DC6"/>
    <w:rsid w:val="006659CE"/>
    <w:rsid w:val="00665A23"/>
    <w:rsid w:val="00665EBC"/>
    <w:rsid w:val="0066712B"/>
    <w:rsid w:val="0066724C"/>
    <w:rsid w:val="00667798"/>
    <w:rsid w:val="00670A05"/>
    <w:rsid w:val="00671C13"/>
    <w:rsid w:val="00671EFF"/>
    <w:rsid w:val="00673907"/>
    <w:rsid w:val="0067398B"/>
    <w:rsid w:val="006743D4"/>
    <w:rsid w:val="0067476D"/>
    <w:rsid w:val="00675572"/>
    <w:rsid w:val="00675630"/>
    <w:rsid w:val="006768C9"/>
    <w:rsid w:val="006774DC"/>
    <w:rsid w:val="00677AD2"/>
    <w:rsid w:val="00680675"/>
    <w:rsid w:val="006818A5"/>
    <w:rsid w:val="00681972"/>
    <w:rsid w:val="00683AB6"/>
    <w:rsid w:val="006852DE"/>
    <w:rsid w:val="00686285"/>
    <w:rsid w:val="006863A2"/>
    <w:rsid w:val="00686746"/>
    <w:rsid w:val="006875A7"/>
    <w:rsid w:val="00690269"/>
    <w:rsid w:val="00690669"/>
    <w:rsid w:val="00692DC3"/>
    <w:rsid w:val="006957B3"/>
    <w:rsid w:val="00695A6F"/>
    <w:rsid w:val="00696372"/>
    <w:rsid w:val="00697D3D"/>
    <w:rsid w:val="006A16B1"/>
    <w:rsid w:val="006A1F67"/>
    <w:rsid w:val="006A24DB"/>
    <w:rsid w:val="006A4514"/>
    <w:rsid w:val="006A7322"/>
    <w:rsid w:val="006A7816"/>
    <w:rsid w:val="006B0E00"/>
    <w:rsid w:val="006B2D49"/>
    <w:rsid w:val="006B3BA5"/>
    <w:rsid w:val="006B4E2C"/>
    <w:rsid w:val="006B5112"/>
    <w:rsid w:val="006B60D4"/>
    <w:rsid w:val="006B61FD"/>
    <w:rsid w:val="006C05B0"/>
    <w:rsid w:val="006C0884"/>
    <w:rsid w:val="006C189D"/>
    <w:rsid w:val="006C1EC0"/>
    <w:rsid w:val="006C1FBB"/>
    <w:rsid w:val="006C2930"/>
    <w:rsid w:val="006C334C"/>
    <w:rsid w:val="006C3372"/>
    <w:rsid w:val="006C45FC"/>
    <w:rsid w:val="006C5BFA"/>
    <w:rsid w:val="006C643A"/>
    <w:rsid w:val="006C64B9"/>
    <w:rsid w:val="006C6E05"/>
    <w:rsid w:val="006C7297"/>
    <w:rsid w:val="006C768B"/>
    <w:rsid w:val="006D40B1"/>
    <w:rsid w:val="006D48BF"/>
    <w:rsid w:val="006D5024"/>
    <w:rsid w:val="006D50D8"/>
    <w:rsid w:val="006D511D"/>
    <w:rsid w:val="006D5C63"/>
    <w:rsid w:val="006D60B3"/>
    <w:rsid w:val="006D62D7"/>
    <w:rsid w:val="006D6E0F"/>
    <w:rsid w:val="006D7A78"/>
    <w:rsid w:val="006D7AAF"/>
    <w:rsid w:val="006E098B"/>
    <w:rsid w:val="006E2F8B"/>
    <w:rsid w:val="006E432B"/>
    <w:rsid w:val="006E4441"/>
    <w:rsid w:val="006E47AC"/>
    <w:rsid w:val="006E557C"/>
    <w:rsid w:val="006E5608"/>
    <w:rsid w:val="006E56DB"/>
    <w:rsid w:val="006E5EBD"/>
    <w:rsid w:val="006F0F6E"/>
    <w:rsid w:val="006F1D3B"/>
    <w:rsid w:val="006F27DA"/>
    <w:rsid w:val="006F2B92"/>
    <w:rsid w:val="006F2C4F"/>
    <w:rsid w:val="006F3375"/>
    <w:rsid w:val="006F3566"/>
    <w:rsid w:val="006F3CDB"/>
    <w:rsid w:val="006F713E"/>
    <w:rsid w:val="006F76F7"/>
    <w:rsid w:val="006F79C6"/>
    <w:rsid w:val="00700371"/>
    <w:rsid w:val="00701EF1"/>
    <w:rsid w:val="00702D9C"/>
    <w:rsid w:val="00702E14"/>
    <w:rsid w:val="00703A33"/>
    <w:rsid w:val="00703B33"/>
    <w:rsid w:val="007067CF"/>
    <w:rsid w:val="00706FD6"/>
    <w:rsid w:val="007105F1"/>
    <w:rsid w:val="00710791"/>
    <w:rsid w:val="0071265D"/>
    <w:rsid w:val="00713776"/>
    <w:rsid w:val="00713817"/>
    <w:rsid w:val="00713F2A"/>
    <w:rsid w:val="00716237"/>
    <w:rsid w:val="00716377"/>
    <w:rsid w:val="007174FA"/>
    <w:rsid w:val="007175FF"/>
    <w:rsid w:val="007178CE"/>
    <w:rsid w:val="007204C6"/>
    <w:rsid w:val="00720551"/>
    <w:rsid w:val="00721B01"/>
    <w:rsid w:val="00721B3E"/>
    <w:rsid w:val="00723389"/>
    <w:rsid w:val="00725431"/>
    <w:rsid w:val="007264D5"/>
    <w:rsid w:val="00726D66"/>
    <w:rsid w:val="00727D30"/>
    <w:rsid w:val="00730090"/>
    <w:rsid w:val="00730A48"/>
    <w:rsid w:val="00731540"/>
    <w:rsid w:val="00732D90"/>
    <w:rsid w:val="00733559"/>
    <w:rsid w:val="0073520C"/>
    <w:rsid w:val="00736A88"/>
    <w:rsid w:val="007376E4"/>
    <w:rsid w:val="00740192"/>
    <w:rsid w:val="00740333"/>
    <w:rsid w:val="0074124E"/>
    <w:rsid w:val="00741B0C"/>
    <w:rsid w:val="007423A0"/>
    <w:rsid w:val="007443F0"/>
    <w:rsid w:val="00744925"/>
    <w:rsid w:val="00744A37"/>
    <w:rsid w:val="00744D8F"/>
    <w:rsid w:val="00746306"/>
    <w:rsid w:val="0074632B"/>
    <w:rsid w:val="00750406"/>
    <w:rsid w:val="007510A9"/>
    <w:rsid w:val="00752A16"/>
    <w:rsid w:val="007531DF"/>
    <w:rsid w:val="00754368"/>
    <w:rsid w:val="00756DF4"/>
    <w:rsid w:val="007608FA"/>
    <w:rsid w:val="007623E2"/>
    <w:rsid w:val="00763027"/>
    <w:rsid w:val="0076327B"/>
    <w:rsid w:val="00763932"/>
    <w:rsid w:val="00764DE9"/>
    <w:rsid w:val="007665C6"/>
    <w:rsid w:val="00767931"/>
    <w:rsid w:val="00770D9E"/>
    <w:rsid w:val="00770DFF"/>
    <w:rsid w:val="007729FA"/>
    <w:rsid w:val="0077392D"/>
    <w:rsid w:val="00775A93"/>
    <w:rsid w:val="00780444"/>
    <w:rsid w:val="0078293F"/>
    <w:rsid w:val="00782BC6"/>
    <w:rsid w:val="00783D1C"/>
    <w:rsid w:val="00785BE5"/>
    <w:rsid w:val="0078634E"/>
    <w:rsid w:val="007869D5"/>
    <w:rsid w:val="0078774A"/>
    <w:rsid w:val="0079002C"/>
    <w:rsid w:val="007900A6"/>
    <w:rsid w:val="00790945"/>
    <w:rsid w:val="00790A05"/>
    <w:rsid w:val="00791158"/>
    <w:rsid w:val="00791268"/>
    <w:rsid w:val="007940B5"/>
    <w:rsid w:val="00794976"/>
    <w:rsid w:val="007961A0"/>
    <w:rsid w:val="007A19F7"/>
    <w:rsid w:val="007A1B7B"/>
    <w:rsid w:val="007A2B20"/>
    <w:rsid w:val="007A33CB"/>
    <w:rsid w:val="007A38CF"/>
    <w:rsid w:val="007A3FCF"/>
    <w:rsid w:val="007A5119"/>
    <w:rsid w:val="007A5AF1"/>
    <w:rsid w:val="007B151A"/>
    <w:rsid w:val="007B1C54"/>
    <w:rsid w:val="007B202F"/>
    <w:rsid w:val="007B25B1"/>
    <w:rsid w:val="007B2BD1"/>
    <w:rsid w:val="007B3AFE"/>
    <w:rsid w:val="007B4537"/>
    <w:rsid w:val="007C0025"/>
    <w:rsid w:val="007C250E"/>
    <w:rsid w:val="007C3330"/>
    <w:rsid w:val="007C3BB0"/>
    <w:rsid w:val="007C5094"/>
    <w:rsid w:val="007C5B4F"/>
    <w:rsid w:val="007C64A2"/>
    <w:rsid w:val="007C704A"/>
    <w:rsid w:val="007C773F"/>
    <w:rsid w:val="007D2F98"/>
    <w:rsid w:val="007D3F28"/>
    <w:rsid w:val="007D5880"/>
    <w:rsid w:val="007D6457"/>
    <w:rsid w:val="007D6A91"/>
    <w:rsid w:val="007E2BDD"/>
    <w:rsid w:val="007E37DD"/>
    <w:rsid w:val="007E60CD"/>
    <w:rsid w:val="007E63E9"/>
    <w:rsid w:val="007E67AD"/>
    <w:rsid w:val="007F03AE"/>
    <w:rsid w:val="007F1DD5"/>
    <w:rsid w:val="007F2011"/>
    <w:rsid w:val="007F25EB"/>
    <w:rsid w:val="007F297C"/>
    <w:rsid w:val="007F39B2"/>
    <w:rsid w:val="007F53F5"/>
    <w:rsid w:val="007F6C3B"/>
    <w:rsid w:val="00800262"/>
    <w:rsid w:val="0080067F"/>
    <w:rsid w:val="00802D61"/>
    <w:rsid w:val="00804550"/>
    <w:rsid w:val="008053FD"/>
    <w:rsid w:val="00806510"/>
    <w:rsid w:val="00810007"/>
    <w:rsid w:val="0081024E"/>
    <w:rsid w:val="00811557"/>
    <w:rsid w:val="00813456"/>
    <w:rsid w:val="0081408B"/>
    <w:rsid w:val="00816171"/>
    <w:rsid w:val="00816DF7"/>
    <w:rsid w:val="00817F69"/>
    <w:rsid w:val="0082049F"/>
    <w:rsid w:val="00822A86"/>
    <w:rsid w:val="00823F38"/>
    <w:rsid w:val="008246E5"/>
    <w:rsid w:val="008247DD"/>
    <w:rsid w:val="00826783"/>
    <w:rsid w:val="00827A8A"/>
    <w:rsid w:val="008301C6"/>
    <w:rsid w:val="00830892"/>
    <w:rsid w:val="0083094E"/>
    <w:rsid w:val="008320E0"/>
    <w:rsid w:val="00832105"/>
    <w:rsid w:val="0083220E"/>
    <w:rsid w:val="0083273C"/>
    <w:rsid w:val="00832F2F"/>
    <w:rsid w:val="0083450D"/>
    <w:rsid w:val="00834658"/>
    <w:rsid w:val="00836429"/>
    <w:rsid w:val="00843842"/>
    <w:rsid w:val="00843A5E"/>
    <w:rsid w:val="00844383"/>
    <w:rsid w:val="00845A65"/>
    <w:rsid w:val="00846308"/>
    <w:rsid w:val="00846560"/>
    <w:rsid w:val="00846E55"/>
    <w:rsid w:val="00847CD6"/>
    <w:rsid w:val="00847E5E"/>
    <w:rsid w:val="00850653"/>
    <w:rsid w:val="00850F55"/>
    <w:rsid w:val="00852059"/>
    <w:rsid w:val="00852167"/>
    <w:rsid w:val="00853BB5"/>
    <w:rsid w:val="00854CD1"/>
    <w:rsid w:val="00856550"/>
    <w:rsid w:val="00857152"/>
    <w:rsid w:val="00861AEF"/>
    <w:rsid w:val="0086271B"/>
    <w:rsid w:val="008636B2"/>
    <w:rsid w:val="00863A3C"/>
    <w:rsid w:val="00864BE7"/>
    <w:rsid w:val="00867053"/>
    <w:rsid w:val="0086714A"/>
    <w:rsid w:val="00867619"/>
    <w:rsid w:val="00870A5D"/>
    <w:rsid w:val="008723CB"/>
    <w:rsid w:val="00877D54"/>
    <w:rsid w:val="00881ED3"/>
    <w:rsid w:val="008833B7"/>
    <w:rsid w:val="008843C6"/>
    <w:rsid w:val="00884461"/>
    <w:rsid w:val="00884D7D"/>
    <w:rsid w:val="0088523D"/>
    <w:rsid w:val="00886AF7"/>
    <w:rsid w:val="00886B48"/>
    <w:rsid w:val="00887EDA"/>
    <w:rsid w:val="00890357"/>
    <w:rsid w:val="00890D9F"/>
    <w:rsid w:val="008916DC"/>
    <w:rsid w:val="0089341E"/>
    <w:rsid w:val="0089523C"/>
    <w:rsid w:val="00895F35"/>
    <w:rsid w:val="008A1DAC"/>
    <w:rsid w:val="008A22B1"/>
    <w:rsid w:val="008A60E5"/>
    <w:rsid w:val="008B15AF"/>
    <w:rsid w:val="008B3E6D"/>
    <w:rsid w:val="008B4E7B"/>
    <w:rsid w:val="008B5733"/>
    <w:rsid w:val="008B5988"/>
    <w:rsid w:val="008B6349"/>
    <w:rsid w:val="008B6806"/>
    <w:rsid w:val="008B7437"/>
    <w:rsid w:val="008B74E8"/>
    <w:rsid w:val="008B76C6"/>
    <w:rsid w:val="008B7C31"/>
    <w:rsid w:val="008B7DA0"/>
    <w:rsid w:val="008C11C8"/>
    <w:rsid w:val="008C2780"/>
    <w:rsid w:val="008C2DC1"/>
    <w:rsid w:val="008C3692"/>
    <w:rsid w:val="008C4C88"/>
    <w:rsid w:val="008C4EDD"/>
    <w:rsid w:val="008C6625"/>
    <w:rsid w:val="008C678C"/>
    <w:rsid w:val="008C7844"/>
    <w:rsid w:val="008C78A4"/>
    <w:rsid w:val="008D098A"/>
    <w:rsid w:val="008D0CDF"/>
    <w:rsid w:val="008D1319"/>
    <w:rsid w:val="008D2B27"/>
    <w:rsid w:val="008D2E10"/>
    <w:rsid w:val="008D2E86"/>
    <w:rsid w:val="008D5408"/>
    <w:rsid w:val="008D58C6"/>
    <w:rsid w:val="008D7B31"/>
    <w:rsid w:val="008E0A5E"/>
    <w:rsid w:val="008E1497"/>
    <w:rsid w:val="008E32DC"/>
    <w:rsid w:val="008E4BE8"/>
    <w:rsid w:val="008E5246"/>
    <w:rsid w:val="008E7ADA"/>
    <w:rsid w:val="008E7B1B"/>
    <w:rsid w:val="008E7CAA"/>
    <w:rsid w:val="008F0C4F"/>
    <w:rsid w:val="008F2606"/>
    <w:rsid w:val="008F26D5"/>
    <w:rsid w:val="008F289E"/>
    <w:rsid w:val="008F4C5A"/>
    <w:rsid w:val="00900368"/>
    <w:rsid w:val="009008E7"/>
    <w:rsid w:val="00901BD4"/>
    <w:rsid w:val="00901D0C"/>
    <w:rsid w:val="00903395"/>
    <w:rsid w:val="00904948"/>
    <w:rsid w:val="00906FE2"/>
    <w:rsid w:val="009155E6"/>
    <w:rsid w:val="00915EE6"/>
    <w:rsid w:val="00916D34"/>
    <w:rsid w:val="009179D6"/>
    <w:rsid w:val="0092031D"/>
    <w:rsid w:val="009204BB"/>
    <w:rsid w:val="00920C26"/>
    <w:rsid w:val="00920FBA"/>
    <w:rsid w:val="00921655"/>
    <w:rsid w:val="00921DAE"/>
    <w:rsid w:val="009237B2"/>
    <w:rsid w:val="0092405D"/>
    <w:rsid w:val="0092435D"/>
    <w:rsid w:val="0092461C"/>
    <w:rsid w:val="00925EB3"/>
    <w:rsid w:val="009260C1"/>
    <w:rsid w:val="00930516"/>
    <w:rsid w:val="0093218B"/>
    <w:rsid w:val="0093457F"/>
    <w:rsid w:val="0093463D"/>
    <w:rsid w:val="0093552A"/>
    <w:rsid w:val="00935688"/>
    <w:rsid w:val="009361F5"/>
    <w:rsid w:val="009362F1"/>
    <w:rsid w:val="00936465"/>
    <w:rsid w:val="0094305F"/>
    <w:rsid w:val="00950858"/>
    <w:rsid w:val="00950B80"/>
    <w:rsid w:val="00956EAF"/>
    <w:rsid w:val="00957F35"/>
    <w:rsid w:val="00960396"/>
    <w:rsid w:val="009629DD"/>
    <w:rsid w:val="00962A08"/>
    <w:rsid w:val="00962F90"/>
    <w:rsid w:val="009633ED"/>
    <w:rsid w:val="00963E8F"/>
    <w:rsid w:val="00964BBF"/>
    <w:rsid w:val="00965328"/>
    <w:rsid w:val="0096548B"/>
    <w:rsid w:val="00966254"/>
    <w:rsid w:val="00970CB9"/>
    <w:rsid w:val="00971FDF"/>
    <w:rsid w:val="009725B3"/>
    <w:rsid w:val="00972C27"/>
    <w:rsid w:val="00973C65"/>
    <w:rsid w:val="00974D70"/>
    <w:rsid w:val="00974E4A"/>
    <w:rsid w:val="00975AC7"/>
    <w:rsid w:val="00976805"/>
    <w:rsid w:val="00976B14"/>
    <w:rsid w:val="00977DD2"/>
    <w:rsid w:val="00982C2D"/>
    <w:rsid w:val="009832CD"/>
    <w:rsid w:val="009833CE"/>
    <w:rsid w:val="00986C3F"/>
    <w:rsid w:val="00987BB2"/>
    <w:rsid w:val="00987F2E"/>
    <w:rsid w:val="00990679"/>
    <w:rsid w:val="009906D1"/>
    <w:rsid w:val="00990A5E"/>
    <w:rsid w:val="00990E37"/>
    <w:rsid w:val="0099174C"/>
    <w:rsid w:val="009918C0"/>
    <w:rsid w:val="009938EE"/>
    <w:rsid w:val="00993A06"/>
    <w:rsid w:val="00993EC4"/>
    <w:rsid w:val="0099425C"/>
    <w:rsid w:val="00994ADF"/>
    <w:rsid w:val="00997A31"/>
    <w:rsid w:val="009A2886"/>
    <w:rsid w:val="009A28B6"/>
    <w:rsid w:val="009A41CE"/>
    <w:rsid w:val="009A5D3B"/>
    <w:rsid w:val="009A682C"/>
    <w:rsid w:val="009A7FDD"/>
    <w:rsid w:val="009B0ABC"/>
    <w:rsid w:val="009B3A37"/>
    <w:rsid w:val="009B3E04"/>
    <w:rsid w:val="009B4FC7"/>
    <w:rsid w:val="009B5243"/>
    <w:rsid w:val="009B5254"/>
    <w:rsid w:val="009B5659"/>
    <w:rsid w:val="009B5B67"/>
    <w:rsid w:val="009B6987"/>
    <w:rsid w:val="009C1533"/>
    <w:rsid w:val="009C482F"/>
    <w:rsid w:val="009C4D9B"/>
    <w:rsid w:val="009C5D5F"/>
    <w:rsid w:val="009C6820"/>
    <w:rsid w:val="009C6C0A"/>
    <w:rsid w:val="009C7A53"/>
    <w:rsid w:val="009C7AA5"/>
    <w:rsid w:val="009D03E2"/>
    <w:rsid w:val="009D16B1"/>
    <w:rsid w:val="009D254F"/>
    <w:rsid w:val="009D2580"/>
    <w:rsid w:val="009D3004"/>
    <w:rsid w:val="009D4195"/>
    <w:rsid w:val="009D4D6D"/>
    <w:rsid w:val="009D5EE3"/>
    <w:rsid w:val="009D66FD"/>
    <w:rsid w:val="009E036B"/>
    <w:rsid w:val="009E287B"/>
    <w:rsid w:val="009E4508"/>
    <w:rsid w:val="009E4BFA"/>
    <w:rsid w:val="009E53CD"/>
    <w:rsid w:val="009E542A"/>
    <w:rsid w:val="009E57A5"/>
    <w:rsid w:val="009E68DC"/>
    <w:rsid w:val="009F0113"/>
    <w:rsid w:val="009F08A8"/>
    <w:rsid w:val="009F1AAE"/>
    <w:rsid w:val="009F1E27"/>
    <w:rsid w:val="009F1ED8"/>
    <w:rsid w:val="009F39CA"/>
    <w:rsid w:val="009F46AA"/>
    <w:rsid w:val="009F4BC9"/>
    <w:rsid w:val="009F5F82"/>
    <w:rsid w:val="009F6295"/>
    <w:rsid w:val="009F73C8"/>
    <w:rsid w:val="009F7A1E"/>
    <w:rsid w:val="00A01BBD"/>
    <w:rsid w:val="00A04455"/>
    <w:rsid w:val="00A04FE7"/>
    <w:rsid w:val="00A0583E"/>
    <w:rsid w:val="00A06353"/>
    <w:rsid w:val="00A0688C"/>
    <w:rsid w:val="00A10999"/>
    <w:rsid w:val="00A10AA4"/>
    <w:rsid w:val="00A14ED4"/>
    <w:rsid w:val="00A15250"/>
    <w:rsid w:val="00A1546D"/>
    <w:rsid w:val="00A15480"/>
    <w:rsid w:val="00A15905"/>
    <w:rsid w:val="00A168AD"/>
    <w:rsid w:val="00A205A8"/>
    <w:rsid w:val="00A213E4"/>
    <w:rsid w:val="00A235A6"/>
    <w:rsid w:val="00A23AC8"/>
    <w:rsid w:val="00A24107"/>
    <w:rsid w:val="00A24CB9"/>
    <w:rsid w:val="00A25C32"/>
    <w:rsid w:val="00A26248"/>
    <w:rsid w:val="00A26E29"/>
    <w:rsid w:val="00A2731E"/>
    <w:rsid w:val="00A2746E"/>
    <w:rsid w:val="00A2777F"/>
    <w:rsid w:val="00A30105"/>
    <w:rsid w:val="00A30EE2"/>
    <w:rsid w:val="00A35C0C"/>
    <w:rsid w:val="00A35F52"/>
    <w:rsid w:val="00A411CE"/>
    <w:rsid w:val="00A41A9A"/>
    <w:rsid w:val="00A422A9"/>
    <w:rsid w:val="00A4310C"/>
    <w:rsid w:val="00A433AD"/>
    <w:rsid w:val="00A4392E"/>
    <w:rsid w:val="00A43A28"/>
    <w:rsid w:val="00A44916"/>
    <w:rsid w:val="00A472ED"/>
    <w:rsid w:val="00A506F2"/>
    <w:rsid w:val="00A50799"/>
    <w:rsid w:val="00A510C5"/>
    <w:rsid w:val="00A51570"/>
    <w:rsid w:val="00A52B05"/>
    <w:rsid w:val="00A52F94"/>
    <w:rsid w:val="00A5782A"/>
    <w:rsid w:val="00A57CE5"/>
    <w:rsid w:val="00A60B42"/>
    <w:rsid w:val="00A612FB"/>
    <w:rsid w:val="00A61C8E"/>
    <w:rsid w:val="00A6211A"/>
    <w:rsid w:val="00A6215F"/>
    <w:rsid w:val="00A638AE"/>
    <w:rsid w:val="00A647F4"/>
    <w:rsid w:val="00A6595F"/>
    <w:rsid w:val="00A661CB"/>
    <w:rsid w:val="00A66422"/>
    <w:rsid w:val="00A66FC4"/>
    <w:rsid w:val="00A71DA3"/>
    <w:rsid w:val="00A72331"/>
    <w:rsid w:val="00A725D2"/>
    <w:rsid w:val="00A74136"/>
    <w:rsid w:val="00A746B5"/>
    <w:rsid w:val="00A75623"/>
    <w:rsid w:val="00A8124B"/>
    <w:rsid w:val="00A82615"/>
    <w:rsid w:val="00A838EE"/>
    <w:rsid w:val="00A83AC9"/>
    <w:rsid w:val="00A83B0C"/>
    <w:rsid w:val="00A83EE6"/>
    <w:rsid w:val="00A8598D"/>
    <w:rsid w:val="00A85DD8"/>
    <w:rsid w:val="00A866A9"/>
    <w:rsid w:val="00A87D3A"/>
    <w:rsid w:val="00A90650"/>
    <w:rsid w:val="00A906A8"/>
    <w:rsid w:val="00A906C2"/>
    <w:rsid w:val="00A90871"/>
    <w:rsid w:val="00A91404"/>
    <w:rsid w:val="00A91598"/>
    <w:rsid w:val="00A9365A"/>
    <w:rsid w:val="00A93C23"/>
    <w:rsid w:val="00A94217"/>
    <w:rsid w:val="00A946F9"/>
    <w:rsid w:val="00A97FBE"/>
    <w:rsid w:val="00AA13B4"/>
    <w:rsid w:val="00AA696E"/>
    <w:rsid w:val="00AA761F"/>
    <w:rsid w:val="00AB18C7"/>
    <w:rsid w:val="00AB285D"/>
    <w:rsid w:val="00AB2C8B"/>
    <w:rsid w:val="00AB39A1"/>
    <w:rsid w:val="00AB4DF2"/>
    <w:rsid w:val="00AB4FB2"/>
    <w:rsid w:val="00AB60D9"/>
    <w:rsid w:val="00AB6F24"/>
    <w:rsid w:val="00AB7187"/>
    <w:rsid w:val="00AC0099"/>
    <w:rsid w:val="00AC0683"/>
    <w:rsid w:val="00AC1145"/>
    <w:rsid w:val="00AC120F"/>
    <w:rsid w:val="00AC1553"/>
    <w:rsid w:val="00AC22FF"/>
    <w:rsid w:val="00AC36BB"/>
    <w:rsid w:val="00AC3A9F"/>
    <w:rsid w:val="00AC3ACF"/>
    <w:rsid w:val="00AC4199"/>
    <w:rsid w:val="00AC57F7"/>
    <w:rsid w:val="00AC58C8"/>
    <w:rsid w:val="00AC5D8A"/>
    <w:rsid w:val="00AC5FC8"/>
    <w:rsid w:val="00AC63F4"/>
    <w:rsid w:val="00AC6E73"/>
    <w:rsid w:val="00AD4635"/>
    <w:rsid w:val="00AD6204"/>
    <w:rsid w:val="00AD6803"/>
    <w:rsid w:val="00AE0B05"/>
    <w:rsid w:val="00AE183D"/>
    <w:rsid w:val="00AE408F"/>
    <w:rsid w:val="00AE6202"/>
    <w:rsid w:val="00AE63C2"/>
    <w:rsid w:val="00AF03AC"/>
    <w:rsid w:val="00AF043C"/>
    <w:rsid w:val="00AF2065"/>
    <w:rsid w:val="00AF240A"/>
    <w:rsid w:val="00AF2D8F"/>
    <w:rsid w:val="00AF3F58"/>
    <w:rsid w:val="00AF441D"/>
    <w:rsid w:val="00AF5131"/>
    <w:rsid w:val="00AF5816"/>
    <w:rsid w:val="00AF6E9E"/>
    <w:rsid w:val="00B001D7"/>
    <w:rsid w:val="00B00ED4"/>
    <w:rsid w:val="00B01EDA"/>
    <w:rsid w:val="00B02C38"/>
    <w:rsid w:val="00B0343A"/>
    <w:rsid w:val="00B04827"/>
    <w:rsid w:val="00B04F59"/>
    <w:rsid w:val="00B10C2E"/>
    <w:rsid w:val="00B11AE7"/>
    <w:rsid w:val="00B137F9"/>
    <w:rsid w:val="00B1411E"/>
    <w:rsid w:val="00B1495E"/>
    <w:rsid w:val="00B161D9"/>
    <w:rsid w:val="00B16469"/>
    <w:rsid w:val="00B16BAF"/>
    <w:rsid w:val="00B1746C"/>
    <w:rsid w:val="00B208FF"/>
    <w:rsid w:val="00B2131C"/>
    <w:rsid w:val="00B21AF1"/>
    <w:rsid w:val="00B22314"/>
    <w:rsid w:val="00B2330B"/>
    <w:rsid w:val="00B23971"/>
    <w:rsid w:val="00B3044F"/>
    <w:rsid w:val="00B30E2C"/>
    <w:rsid w:val="00B3167B"/>
    <w:rsid w:val="00B31E84"/>
    <w:rsid w:val="00B3288B"/>
    <w:rsid w:val="00B33DAE"/>
    <w:rsid w:val="00B33F73"/>
    <w:rsid w:val="00B344BC"/>
    <w:rsid w:val="00B35073"/>
    <w:rsid w:val="00B35958"/>
    <w:rsid w:val="00B35ECB"/>
    <w:rsid w:val="00B365DB"/>
    <w:rsid w:val="00B37037"/>
    <w:rsid w:val="00B400D8"/>
    <w:rsid w:val="00B403D2"/>
    <w:rsid w:val="00B40BF2"/>
    <w:rsid w:val="00B40EC6"/>
    <w:rsid w:val="00B41D87"/>
    <w:rsid w:val="00B43CAA"/>
    <w:rsid w:val="00B441F4"/>
    <w:rsid w:val="00B44308"/>
    <w:rsid w:val="00B44F91"/>
    <w:rsid w:val="00B4534A"/>
    <w:rsid w:val="00B454FC"/>
    <w:rsid w:val="00B466D2"/>
    <w:rsid w:val="00B46AC0"/>
    <w:rsid w:val="00B47E32"/>
    <w:rsid w:val="00B50257"/>
    <w:rsid w:val="00B512CF"/>
    <w:rsid w:val="00B54B49"/>
    <w:rsid w:val="00B54D4D"/>
    <w:rsid w:val="00B56C1C"/>
    <w:rsid w:val="00B57734"/>
    <w:rsid w:val="00B600CD"/>
    <w:rsid w:val="00B608DE"/>
    <w:rsid w:val="00B6222D"/>
    <w:rsid w:val="00B623F1"/>
    <w:rsid w:val="00B648D2"/>
    <w:rsid w:val="00B668FA"/>
    <w:rsid w:val="00B708D5"/>
    <w:rsid w:val="00B70DAD"/>
    <w:rsid w:val="00B71113"/>
    <w:rsid w:val="00B73FD8"/>
    <w:rsid w:val="00B758CC"/>
    <w:rsid w:val="00B76D60"/>
    <w:rsid w:val="00B76E2C"/>
    <w:rsid w:val="00B77610"/>
    <w:rsid w:val="00B7761C"/>
    <w:rsid w:val="00B80104"/>
    <w:rsid w:val="00B809B4"/>
    <w:rsid w:val="00B81152"/>
    <w:rsid w:val="00B81A12"/>
    <w:rsid w:val="00B85331"/>
    <w:rsid w:val="00B86839"/>
    <w:rsid w:val="00B869C9"/>
    <w:rsid w:val="00B86F01"/>
    <w:rsid w:val="00B86F2D"/>
    <w:rsid w:val="00B874D6"/>
    <w:rsid w:val="00B87647"/>
    <w:rsid w:val="00B903DE"/>
    <w:rsid w:val="00B9121E"/>
    <w:rsid w:val="00B91618"/>
    <w:rsid w:val="00B917ED"/>
    <w:rsid w:val="00B91848"/>
    <w:rsid w:val="00B919E4"/>
    <w:rsid w:val="00B93F6B"/>
    <w:rsid w:val="00B94DAB"/>
    <w:rsid w:val="00B96F45"/>
    <w:rsid w:val="00B97598"/>
    <w:rsid w:val="00B97CF9"/>
    <w:rsid w:val="00BA037A"/>
    <w:rsid w:val="00BA0521"/>
    <w:rsid w:val="00BA0EE1"/>
    <w:rsid w:val="00BA28AD"/>
    <w:rsid w:val="00BA2DDA"/>
    <w:rsid w:val="00BA41FA"/>
    <w:rsid w:val="00BA567B"/>
    <w:rsid w:val="00BA5D37"/>
    <w:rsid w:val="00BA7B75"/>
    <w:rsid w:val="00BB125E"/>
    <w:rsid w:val="00BB2B03"/>
    <w:rsid w:val="00BB2B66"/>
    <w:rsid w:val="00BB39AA"/>
    <w:rsid w:val="00BB634A"/>
    <w:rsid w:val="00BB6B57"/>
    <w:rsid w:val="00BB75DD"/>
    <w:rsid w:val="00BB788E"/>
    <w:rsid w:val="00BB793C"/>
    <w:rsid w:val="00BC201F"/>
    <w:rsid w:val="00BC2076"/>
    <w:rsid w:val="00BC36DE"/>
    <w:rsid w:val="00BC499A"/>
    <w:rsid w:val="00BC4E16"/>
    <w:rsid w:val="00BC65CE"/>
    <w:rsid w:val="00BC6C26"/>
    <w:rsid w:val="00BC74A1"/>
    <w:rsid w:val="00BC7900"/>
    <w:rsid w:val="00BD0A98"/>
    <w:rsid w:val="00BD121E"/>
    <w:rsid w:val="00BD1A4D"/>
    <w:rsid w:val="00BD23FC"/>
    <w:rsid w:val="00BD3686"/>
    <w:rsid w:val="00BD51E0"/>
    <w:rsid w:val="00BD6F96"/>
    <w:rsid w:val="00BD703D"/>
    <w:rsid w:val="00BE09F0"/>
    <w:rsid w:val="00BE276C"/>
    <w:rsid w:val="00BE28B6"/>
    <w:rsid w:val="00BE29E0"/>
    <w:rsid w:val="00BE4167"/>
    <w:rsid w:val="00BE60A5"/>
    <w:rsid w:val="00BE6F95"/>
    <w:rsid w:val="00BE7362"/>
    <w:rsid w:val="00BE7488"/>
    <w:rsid w:val="00BE7B34"/>
    <w:rsid w:val="00BF3CF3"/>
    <w:rsid w:val="00C00048"/>
    <w:rsid w:val="00C01962"/>
    <w:rsid w:val="00C02BE1"/>
    <w:rsid w:val="00C035BD"/>
    <w:rsid w:val="00C03D8A"/>
    <w:rsid w:val="00C05262"/>
    <w:rsid w:val="00C05A35"/>
    <w:rsid w:val="00C10335"/>
    <w:rsid w:val="00C1072A"/>
    <w:rsid w:val="00C114B0"/>
    <w:rsid w:val="00C11903"/>
    <w:rsid w:val="00C126C5"/>
    <w:rsid w:val="00C12F73"/>
    <w:rsid w:val="00C142E1"/>
    <w:rsid w:val="00C152D5"/>
    <w:rsid w:val="00C1558C"/>
    <w:rsid w:val="00C1618A"/>
    <w:rsid w:val="00C164A0"/>
    <w:rsid w:val="00C202F3"/>
    <w:rsid w:val="00C222B3"/>
    <w:rsid w:val="00C258E8"/>
    <w:rsid w:val="00C26496"/>
    <w:rsid w:val="00C41073"/>
    <w:rsid w:val="00C41E0E"/>
    <w:rsid w:val="00C4231B"/>
    <w:rsid w:val="00C45C8D"/>
    <w:rsid w:val="00C471FE"/>
    <w:rsid w:val="00C47AC0"/>
    <w:rsid w:val="00C50F80"/>
    <w:rsid w:val="00C50FA4"/>
    <w:rsid w:val="00C5190A"/>
    <w:rsid w:val="00C51B1B"/>
    <w:rsid w:val="00C52172"/>
    <w:rsid w:val="00C5430A"/>
    <w:rsid w:val="00C54C77"/>
    <w:rsid w:val="00C55A5D"/>
    <w:rsid w:val="00C570D3"/>
    <w:rsid w:val="00C57395"/>
    <w:rsid w:val="00C57C79"/>
    <w:rsid w:val="00C60499"/>
    <w:rsid w:val="00C60841"/>
    <w:rsid w:val="00C61AB3"/>
    <w:rsid w:val="00C62852"/>
    <w:rsid w:val="00C62A12"/>
    <w:rsid w:val="00C63C14"/>
    <w:rsid w:val="00C6422D"/>
    <w:rsid w:val="00C643BD"/>
    <w:rsid w:val="00C6569B"/>
    <w:rsid w:val="00C66467"/>
    <w:rsid w:val="00C67F67"/>
    <w:rsid w:val="00C716DE"/>
    <w:rsid w:val="00C72322"/>
    <w:rsid w:val="00C72460"/>
    <w:rsid w:val="00C73A30"/>
    <w:rsid w:val="00C74297"/>
    <w:rsid w:val="00C751AD"/>
    <w:rsid w:val="00C77166"/>
    <w:rsid w:val="00C80E6C"/>
    <w:rsid w:val="00C81DBA"/>
    <w:rsid w:val="00C81F84"/>
    <w:rsid w:val="00C826F4"/>
    <w:rsid w:val="00C83FB0"/>
    <w:rsid w:val="00C857F0"/>
    <w:rsid w:val="00C85F0B"/>
    <w:rsid w:val="00C87D61"/>
    <w:rsid w:val="00C900F2"/>
    <w:rsid w:val="00C90260"/>
    <w:rsid w:val="00C90A6F"/>
    <w:rsid w:val="00C96386"/>
    <w:rsid w:val="00C96737"/>
    <w:rsid w:val="00C97A10"/>
    <w:rsid w:val="00CA143F"/>
    <w:rsid w:val="00CA1544"/>
    <w:rsid w:val="00CA2B80"/>
    <w:rsid w:val="00CA2C98"/>
    <w:rsid w:val="00CA4686"/>
    <w:rsid w:val="00CA5019"/>
    <w:rsid w:val="00CA52C3"/>
    <w:rsid w:val="00CA57D6"/>
    <w:rsid w:val="00CA5BDC"/>
    <w:rsid w:val="00CB07A0"/>
    <w:rsid w:val="00CB20ED"/>
    <w:rsid w:val="00CB222D"/>
    <w:rsid w:val="00CB26AB"/>
    <w:rsid w:val="00CB2B5C"/>
    <w:rsid w:val="00CB2B8A"/>
    <w:rsid w:val="00CB4332"/>
    <w:rsid w:val="00CB46C3"/>
    <w:rsid w:val="00CB565F"/>
    <w:rsid w:val="00CC1B45"/>
    <w:rsid w:val="00CC200D"/>
    <w:rsid w:val="00CC2439"/>
    <w:rsid w:val="00CC3354"/>
    <w:rsid w:val="00CC53FA"/>
    <w:rsid w:val="00CC5C62"/>
    <w:rsid w:val="00CC6169"/>
    <w:rsid w:val="00CC6976"/>
    <w:rsid w:val="00CC7256"/>
    <w:rsid w:val="00CD08ED"/>
    <w:rsid w:val="00CD0E78"/>
    <w:rsid w:val="00CD4072"/>
    <w:rsid w:val="00CD4F55"/>
    <w:rsid w:val="00CD5D26"/>
    <w:rsid w:val="00CD61B9"/>
    <w:rsid w:val="00CD6478"/>
    <w:rsid w:val="00CE0B0C"/>
    <w:rsid w:val="00CE22A1"/>
    <w:rsid w:val="00CE42AC"/>
    <w:rsid w:val="00CE464C"/>
    <w:rsid w:val="00CF04C9"/>
    <w:rsid w:val="00CF091B"/>
    <w:rsid w:val="00CF14F6"/>
    <w:rsid w:val="00CF16A7"/>
    <w:rsid w:val="00CF1709"/>
    <w:rsid w:val="00CF2762"/>
    <w:rsid w:val="00CF287C"/>
    <w:rsid w:val="00CF2999"/>
    <w:rsid w:val="00CF2C8C"/>
    <w:rsid w:val="00CF3C0F"/>
    <w:rsid w:val="00CF4F23"/>
    <w:rsid w:val="00CF57A4"/>
    <w:rsid w:val="00CF67C9"/>
    <w:rsid w:val="00D005CC"/>
    <w:rsid w:val="00D02171"/>
    <w:rsid w:val="00D02FFD"/>
    <w:rsid w:val="00D0435E"/>
    <w:rsid w:val="00D04A0F"/>
    <w:rsid w:val="00D05E94"/>
    <w:rsid w:val="00D060AE"/>
    <w:rsid w:val="00D06415"/>
    <w:rsid w:val="00D0799F"/>
    <w:rsid w:val="00D116F7"/>
    <w:rsid w:val="00D11EBE"/>
    <w:rsid w:val="00D12444"/>
    <w:rsid w:val="00D13FF9"/>
    <w:rsid w:val="00D145E3"/>
    <w:rsid w:val="00D157F6"/>
    <w:rsid w:val="00D16815"/>
    <w:rsid w:val="00D20A23"/>
    <w:rsid w:val="00D20D3E"/>
    <w:rsid w:val="00D20FC9"/>
    <w:rsid w:val="00D2116F"/>
    <w:rsid w:val="00D226AF"/>
    <w:rsid w:val="00D22EFD"/>
    <w:rsid w:val="00D23A8A"/>
    <w:rsid w:val="00D247E9"/>
    <w:rsid w:val="00D24FD5"/>
    <w:rsid w:val="00D255F9"/>
    <w:rsid w:val="00D26D0C"/>
    <w:rsid w:val="00D3188C"/>
    <w:rsid w:val="00D31A57"/>
    <w:rsid w:val="00D32B55"/>
    <w:rsid w:val="00D34134"/>
    <w:rsid w:val="00D35288"/>
    <w:rsid w:val="00D35EAC"/>
    <w:rsid w:val="00D36A16"/>
    <w:rsid w:val="00D4079A"/>
    <w:rsid w:val="00D40FB2"/>
    <w:rsid w:val="00D411F2"/>
    <w:rsid w:val="00D43BB0"/>
    <w:rsid w:val="00D44D73"/>
    <w:rsid w:val="00D459CF"/>
    <w:rsid w:val="00D5196D"/>
    <w:rsid w:val="00D54022"/>
    <w:rsid w:val="00D5447A"/>
    <w:rsid w:val="00D54E41"/>
    <w:rsid w:val="00D55404"/>
    <w:rsid w:val="00D557EC"/>
    <w:rsid w:val="00D55E78"/>
    <w:rsid w:val="00D5775F"/>
    <w:rsid w:val="00D57D81"/>
    <w:rsid w:val="00D62219"/>
    <w:rsid w:val="00D62517"/>
    <w:rsid w:val="00D63F7F"/>
    <w:rsid w:val="00D64E01"/>
    <w:rsid w:val="00D656CE"/>
    <w:rsid w:val="00D661E8"/>
    <w:rsid w:val="00D66A1B"/>
    <w:rsid w:val="00D706B0"/>
    <w:rsid w:val="00D7090B"/>
    <w:rsid w:val="00D73712"/>
    <w:rsid w:val="00D73C2C"/>
    <w:rsid w:val="00D7406A"/>
    <w:rsid w:val="00D76903"/>
    <w:rsid w:val="00D77814"/>
    <w:rsid w:val="00D803C5"/>
    <w:rsid w:val="00D80B1E"/>
    <w:rsid w:val="00D81A8D"/>
    <w:rsid w:val="00D82591"/>
    <w:rsid w:val="00D82B3F"/>
    <w:rsid w:val="00D83154"/>
    <w:rsid w:val="00D8316D"/>
    <w:rsid w:val="00D83249"/>
    <w:rsid w:val="00D841AA"/>
    <w:rsid w:val="00D864E6"/>
    <w:rsid w:val="00D86873"/>
    <w:rsid w:val="00D87D51"/>
    <w:rsid w:val="00D905E6"/>
    <w:rsid w:val="00D93961"/>
    <w:rsid w:val="00D94D0E"/>
    <w:rsid w:val="00D95A7E"/>
    <w:rsid w:val="00D96AD1"/>
    <w:rsid w:val="00D972A6"/>
    <w:rsid w:val="00DA0657"/>
    <w:rsid w:val="00DA1321"/>
    <w:rsid w:val="00DA2449"/>
    <w:rsid w:val="00DA315E"/>
    <w:rsid w:val="00DA3464"/>
    <w:rsid w:val="00DA5F23"/>
    <w:rsid w:val="00DA68B5"/>
    <w:rsid w:val="00DA75F3"/>
    <w:rsid w:val="00DB0200"/>
    <w:rsid w:val="00DB0412"/>
    <w:rsid w:val="00DB1B6C"/>
    <w:rsid w:val="00DB2E31"/>
    <w:rsid w:val="00DB3875"/>
    <w:rsid w:val="00DB4221"/>
    <w:rsid w:val="00DB5850"/>
    <w:rsid w:val="00DB650F"/>
    <w:rsid w:val="00DB6A32"/>
    <w:rsid w:val="00DB6DE0"/>
    <w:rsid w:val="00DB75AD"/>
    <w:rsid w:val="00DC48C1"/>
    <w:rsid w:val="00DC6625"/>
    <w:rsid w:val="00DC6CD2"/>
    <w:rsid w:val="00DC7213"/>
    <w:rsid w:val="00DC7287"/>
    <w:rsid w:val="00DD09B8"/>
    <w:rsid w:val="00DD0B15"/>
    <w:rsid w:val="00DD2B00"/>
    <w:rsid w:val="00DD49CB"/>
    <w:rsid w:val="00DD5C1C"/>
    <w:rsid w:val="00DE1F43"/>
    <w:rsid w:val="00DE44CA"/>
    <w:rsid w:val="00DE4F8E"/>
    <w:rsid w:val="00DE5E3F"/>
    <w:rsid w:val="00DE6288"/>
    <w:rsid w:val="00DE697A"/>
    <w:rsid w:val="00DE799F"/>
    <w:rsid w:val="00DF10E1"/>
    <w:rsid w:val="00DF1107"/>
    <w:rsid w:val="00DF1FC6"/>
    <w:rsid w:val="00DF2B0C"/>
    <w:rsid w:val="00DF357D"/>
    <w:rsid w:val="00DF53E6"/>
    <w:rsid w:val="00DF5B8C"/>
    <w:rsid w:val="00DF7724"/>
    <w:rsid w:val="00E007A0"/>
    <w:rsid w:val="00E00F14"/>
    <w:rsid w:val="00E01620"/>
    <w:rsid w:val="00E01F11"/>
    <w:rsid w:val="00E02AC3"/>
    <w:rsid w:val="00E050F8"/>
    <w:rsid w:val="00E052BB"/>
    <w:rsid w:val="00E0562C"/>
    <w:rsid w:val="00E06C0B"/>
    <w:rsid w:val="00E10CE2"/>
    <w:rsid w:val="00E11762"/>
    <w:rsid w:val="00E11D57"/>
    <w:rsid w:val="00E12091"/>
    <w:rsid w:val="00E14D69"/>
    <w:rsid w:val="00E164C0"/>
    <w:rsid w:val="00E17DE3"/>
    <w:rsid w:val="00E20E11"/>
    <w:rsid w:val="00E2740A"/>
    <w:rsid w:val="00E30F28"/>
    <w:rsid w:val="00E32968"/>
    <w:rsid w:val="00E33B25"/>
    <w:rsid w:val="00E346CC"/>
    <w:rsid w:val="00E36731"/>
    <w:rsid w:val="00E37234"/>
    <w:rsid w:val="00E379F9"/>
    <w:rsid w:val="00E37B36"/>
    <w:rsid w:val="00E37BA9"/>
    <w:rsid w:val="00E41DBB"/>
    <w:rsid w:val="00E42228"/>
    <w:rsid w:val="00E42488"/>
    <w:rsid w:val="00E43A8E"/>
    <w:rsid w:val="00E4449B"/>
    <w:rsid w:val="00E45B27"/>
    <w:rsid w:val="00E47826"/>
    <w:rsid w:val="00E50193"/>
    <w:rsid w:val="00E50D27"/>
    <w:rsid w:val="00E51B43"/>
    <w:rsid w:val="00E5389A"/>
    <w:rsid w:val="00E53939"/>
    <w:rsid w:val="00E539D6"/>
    <w:rsid w:val="00E55254"/>
    <w:rsid w:val="00E56835"/>
    <w:rsid w:val="00E57874"/>
    <w:rsid w:val="00E57B45"/>
    <w:rsid w:val="00E57D1B"/>
    <w:rsid w:val="00E60B08"/>
    <w:rsid w:val="00E60FE1"/>
    <w:rsid w:val="00E610A9"/>
    <w:rsid w:val="00E61DD8"/>
    <w:rsid w:val="00E620A5"/>
    <w:rsid w:val="00E64231"/>
    <w:rsid w:val="00E6435B"/>
    <w:rsid w:val="00E6500A"/>
    <w:rsid w:val="00E65DE7"/>
    <w:rsid w:val="00E6742A"/>
    <w:rsid w:val="00E701B6"/>
    <w:rsid w:val="00E70664"/>
    <w:rsid w:val="00E70C08"/>
    <w:rsid w:val="00E70EF6"/>
    <w:rsid w:val="00E7181C"/>
    <w:rsid w:val="00E72626"/>
    <w:rsid w:val="00E75038"/>
    <w:rsid w:val="00E75398"/>
    <w:rsid w:val="00E7589C"/>
    <w:rsid w:val="00E75FFE"/>
    <w:rsid w:val="00E76A93"/>
    <w:rsid w:val="00E80768"/>
    <w:rsid w:val="00E8341A"/>
    <w:rsid w:val="00E84191"/>
    <w:rsid w:val="00E84947"/>
    <w:rsid w:val="00E85B69"/>
    <w:rsid w:val="00E85F4A"/>
    <w:rsid w:val="00E8639D"/>
    <w:rsid w:val="00E902A4"/>
    <w:rsid w:val="00E90448"/>
    <w:rsid w:val="00E934AA"/>
    <w:rsid w:val="00E94B44"/>
    <w:rsid w:val="00E95634"/>
    <w:rsid w:val="00E95F51"/>
    <w:rsid w:val="00EA26F8"/>
    <w:rsid w:val="00EA27C0"/>
    <w:rsid w:val="00EA48AA"/>
    <w:rsid w:val="00EA4BA8"/>
    <w:rsid w:val="00EA60E6"/>
    <w:rsid w:val="00EA6B8D"/>
    <w:rsid w:val="00EA6BFF"/>
    <w:rsid w:val="00EA7CC8"/>
    <w:rsid w:val="00EB12E9"/>
    <w:rsid w:val="00EB2E68"/>
    <w:rsid w:val="00EB34F9"/>
    <w:rsid w:val="00EB3CB7"/>
    <w:rsid w:val="00EB5627"/>
    <w:rsid w:val="00EB67DC"/>
    <w:rsid w:val="00EB7FA8"/>
    <w:rsid w:val="00EC0D98"/>
    <w:rsid w:val="00EC1A1A"/>
    <w:rsid w:val="00EC4206"/>
    <w:rsid w:val="00EC429C"/>
    <w:rsid w:val="00EC571B"/>
    <w:rsid w:val="00ED006A"/>
    <w:rsid w:val="00ED190B"/>
    <w:rsid w:val="00ED2956"/>
    <w:rsid w:val="00ED2B40"/>
    <w:rsid w:val="00ED39E5"/>
    <w:rsid w:val="00ED3A44"/>
    <w:rsid w:val="00ED4C35"/>
    <w:rsid w:val="00ED5B72"/>
    <w:rsid w:val="00ED6BE3"/>
    <w:rsid w:val="00ED6E4A"/>
    <w:rsid w:val="00ED7FA7"/>
    <w:rsid w:val="00EE06F7"/>
    <w:rsid w:val="00EE2FA0"/>
    <w:rsid w:val="00EE3842"/>
    <w:rsid w:val="00EE433A"/>
    <w:rsid w:val="00EE4812"/>
    <w:rsid w:val="00EE5B04"/>
    <w:rsid w:val="00EE69FB"/>
    <w:rsid w:val="00EE6DFD"/>
    <w:rsid w:val="00EF3063"/>
    <w:rsid w:val="00EF401E"/>
    <w:rsid w:val="00EF447E"/>
    <w:rsid w:val="00EF69FD"/>
    <w:rsid w:val="00F000EA"/>
    <w:rsid w:val="00F00302"/>
    <w:rsid w:val="00F00B41"/>
    <w:rsid w:val="00F01F96"/>
    <w:rsid w:val="00F0204D"/>
    <w:rsid w:val="00F0295C"/>
    <w:rsid w:val="00F031C4"/>
    <w:rsid w:val="00F04632"/>
    <w:rsid w:val="00F076BE"/>
    <w:rsid w:val="00F11192"/>
    <w:rsid w:val="00F12335"/>
    <w:rsid w:val="00F12DFF"/>
    <w:rsid w:val="00F12EF9"/>
    <w:rsid w:val="00F1538A"/>
    <w:rsid w:val="00F1593A"/>
    <w:rsid w:val="00F15FF5"/>
    <w:rsid w:val="00F1741F"/>
    <w:rsid w:val="00F176A9"/>
    <w:rsid w:val="00F17FFA"/>
    <w:rsid w:val="00F208A0"/>
    <w:rsid w:val="00F230DA"/>
    <w:rsid w:val="00F2314F"/>
    <w:rsid w:val="00F23240"/>
    <w:rsid w:val="00F2409D"/>
    <w:rsid w:val="00F249B1"/>
    <w:rsid w:val="00F25BEE"/>
    <w:rsid w:val="00F26410"/>
    <w:rsid w:val="00F2699D"/>
    <w:rsid w:val="00F26DB1"/>
    <w:rsid w:val="00F27539"/>
    <w:rsid w:val="00F27E38"/>
    <w:rsid w:val="00F31D05"/>
    <w:rsid w:val="00F3222E"/>
    <w:rsid w:val="00F32A30"/>
    <w:rsid w:val="00F33902"/>
    <w:rsid w:val="00F33F86"/>
    <w:rsid w:val="00F3421A"/>
    <w:rsid w:val="00F349F5"/>
    <w:rsid w:val="00F3502D"/>
    <w:rsid w:val="00F36B8A"/>
    <w:rsid w:val="00F36CFE"/>
    <w:rsid w:val="00F36D89"/>
    <w:rsid w:val="00F370AD"/>
    <w:rsid w:val="00F37645"/>
    <w:rsid w:val="00F40BBE"/>
    <w:rsid w:val="00F42171"/>
    <w:rsid w:val="00F42DDA"/>
    <w:rsid w:val="00F42E6E"/>
    <w:rsid w:val="00F43552"/>
    <w:rsid w:val="00F43D2C"/>
    <w:rsid w:val="00F45FCB"/>
    <w:rsid w:val="00F473BF"/>
    <w:rsid w:val="00F47C85"/>
    <w:rsid w:val="00F5055E"/>
    <w:rsid w:val="00F511AC"/>
    <w:rsid w:val="00F522A9"/>
    <w:rsid w:val="00F52535"/>
    <w:rsid w:val="00F5569D"/>
    <w:rsid w:val="00F5595E"/>
    <w:rsid w:val="00F55D4C"/>
    <w:rsid w:val="00F57128"/>
    <w:rsid w:val="00F57DA8"/>
    <w:rsid w:val="00F610CF"/>
    <w:rsid w:val="00F6316C"/>
    <w:rsid w:val="00F6371C"/>
    <w:rsid w:val="00F64633"/>
    <w:rsid w:val="00F67AE9"/>
    <w:rsid w:val="00F71B53"/>
    <w:rsid w:val="00F72F89"/>
    <w:rsid w:val="00F7411A"/>
    <w:rsid w:val="00F7429E"/>
    <w:rsid w:val="00F75DCC"/>
    <w:rsid w:val="00F76707"/>
    <w:rsid w:val="00F76ABF"/>
    <w:rsid w:val="00F778A3"/>
    <w:rsid w:val="00F80497"/>
    <w:rsid w:val="00F80728"/>
    <w:rsid w:val="00F8212C"/>
    <w:rsid w:val="00F82BEE"/>
    <w:rsid w:val="00F85A56"/>
    <w:rsid w:val="00F85AA8"/>
    <w:rsid w:val="00F865C4"/>
    <w:rsid w:val="00F878BD"/>
    <w:rsid w:val="00F87EBF"/>
    <w:rsid w:val="00F9034F"/>
    <w:rsid w:val="00F91227"/>
    <w:rsid w:val="00F91496"/>
    <w:rsid w:val="00F91FE1"/>
    <w:rsid w:val="00F9200C"/>
    <w:rsid w:val="00F92733"/>
    <w:rsid w:val="00F9337C"/>
    <w:rsid w:val="00F93380"/>
    <w:rsid w:val="00F941D4"/>
    <w:rsid w:val="00F9431E"/>
    <w:rsid w:val="00F9444F"/>
    <w:rsid w:val="00F946BF"/>
    <w:rsid w:val="00F94F8C"/>
    <w:rsid w:val="00F95844"/>
    <w:rsid w:val="00F958C5"/>
    <w:rsid w:val="00F95F1B"/>
    <w:rsid w:val="00F960C6"/>
    <w:rsid w:val="00F97191"/>
    <w:rsid w:val="00F97C13"/>
    <w:rsid w:val="00FA1BFF"/>
    <w:rsid w:val="00FA3856"/>
    <w:rsid w:val="00FA3F88"/>
    <w:rsid w:val="00FA4EA0"/>
    <w:rsid w:val="00FA5292"/>
    <w:rsid w:val="00FA5327"/>
    <w:rsid w:val="00FA55EC"/>
    <w:rsid w:val="00FA7563"/>
    <w:rsid w:val="00FA793C"/>
    <w:rsid w:val="00FB2675"/>
    <w:rsid w:val="00FB2F16"/>
    <w:rsid w:val="00FB44A0"/>
    <w:rsid w:val="00FB4AC0"/>
    <w:rsid w:val="00FB4BFE"/>
    <w:rsid w:val="00FB5B39"/>
    <w:rsid w:val="00FB62CB"/>
    <w:rsid w:val="00FB660F"/>
    <w:rsid w:val="00FB6B63"/>
    <w:rsid w:val="00FB6E32"/>
    <w:rsid w:val="00FB77EB"/>
    <w:rsid w:val="00FC132C"/>
    <w:rsid w:val="00FC3D99"/>
    <w:rsid w:val="00FC3F09"/>
    <w:rsid w:val="00FC5E75"/>
    <w:rsid w:val="00FC6ACF"/>
    <w:rsid w:val="00FC7523"/>
    <w:rsid w:val="00FD1C19"/>
    <w:rsid w:val="00FD3AC5"/>
    <w:rsid w:val="00FD3FAD"/>
    <w:rsid w:val="00FD4482"/>
    <w:rsid w:val="00FD4CEA"/>
    <w:rsid w:val="00FD4D25"/>
    <w:rsid w:val="00FD4E17"/>
    <w:rsid w:val="00FD7901"/>
    <w:rsid w:val="00FE0BF2"/>
    <w:rsid w:val="00FE1B22"/>
    <w:rsid w:val="00FE4311"/>
    <w:rsid w:val="00FE582D"/>
    <w:rsid w:val="00FE5D89"/>
    <w:rsid w:val="00FE61F7"/>
    <w:rsid w:val="00FE784F"/>
    <w:rsid w:val="00FF038A"/>
    <w:rsid w:val="00FF08A2"/>
    <w:rsid w:val="00FF12B6"/>
    <w:rsid w:val="00FF4701"/>
    <w:rsid w:val="00FF4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135D5"/>
  <w15:docId w15:val="{BCE14A11-DD8B-45DF-92C3-D6FAA121D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2"/>
        <w:szCs w:val="22"/>
        <w:lang w:val="en-US" w:eastAsia="en-US" w:bidi="ar-SA"/>
      </w:rPr>
    </w:rPrDefault>
    <w:pPrDefault>
      <w:pPr>
        <w:spacing w:after="22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1F84"/>
    <w:pPr>
      <w:widowControl w:val="0"/>
      <w:autoSpaceDE w:val="0"/>
      <w:autoSpaceDN w:val="0"/>
      <w:adjustRightInd w:val="0"/>
      <w:spacing w:after="0"/>
    </w:pPr>
    <w:rPr>
      <w:rFonts w:eastAsiaTheme="minorHAnsi"/>
    </w:rPr>
  </w:style>
  <w:style w:type="paragraph" w:styleId="Heading1">
    <w:name w:val="heading 1"/>
    <w:next w:val="BodyText"/>
    <w:link w:val="Heading1Char"/>
    <w:qFormat/>
    <w:rsid w:val="00B44F91"/>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B44F9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B44F91"/>
    <w:pPr>
      <w:outlineLvl w:val="2"/>
    </w:pPr>
  </w:style>
  <w:style w:type="paragraph" w:styleId="Heading4">
    <w:name w:val="heading 4"/>
    <w:next w:val="BodyText"/>
    <w:link w:val="Heading4Char"/>
    <w:uiPriority w:val="9"/>
    <w:semiHidden/>
    <w:unhideWhenUsed/>
    <w:qFormat/>
    <w:rsid w:val="00B44F91"/>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E379F9"/>
  </w:style>
  <w:style w:type="paragraph" w:customStyle="1" w:styleId="Level2">
    <w:name w:val="Level 2"/>
    <w:basedOn w:val="Normal"/>
    <w:rsid w:val="00E379F9"/>
    <w:pPr>
      <w:numPr>
        <w:ilvl w:val="1"/>
        <w:numId w:val="1"/>
      </w:numPr>
      <w:ind w:left="1440" w:hanging="605"/>
      <w:outlineLvl w:val="1"/>
    </w:pPr>
  </w:style>
  <w:style w:type="paragraph" w:styleId="BalloonText">
    <w:name w:val="Balloon Text"/>
    <w:basedOn w:val="Normal"/>
    <w:semiHidden/>
    <w:rsid w:val="00031494"/>
    <w:rPr>
      <w:rFonts w:ascii="Tahoma" w:hAnsi="Tahoma" w:cs="Tahoma"/>
      <w:sz w:val="16"/>
      <w:szCs w:val="16"/>
    </w:rPr>
  </w:style>
  <w:style w:type="paragraph" w:styleId="Footer">
    <w:name w:val="footer"/>
    <w:basedOn w:val="Normal"/>
    <w:rsid w:val="00EA26F8"/>
    <w:pPr>
      <w:tabs>
        <w:tab w:val="center" w:pos="4320"/>
        <w:tab w:val="right" w:pos="8640"/>
      </w:tabs>
    </w:pPr>
  </w:style>
  <w:style w:type="character" w:styleId="PageNumber">
    <w:name w:val="page number"/>
    <w:basedOn w:val="DefaultParagraphFont"/>
    <w:rsid w:val="00EA26F8"/>
  </w:style>
  <w:style w:type="paragraph" w:styleId="Header">
    <w:name w:val="header"/>
    <w:basedOn w:val="Normal"/>
    <w:rsid w:val="00EA26F8"/>
    <w:pPr>
      <w:tabs>
        <w:tab w:val="center" w:pos="4320"/>
        <w:tab w:val="right" w:pos="8640"/>
      </w:tabs>
    </w:pPr>
  </w:style>
  <w:style w:type="character" w:styleId="CommentReference">
    <w:name w:val="annotation reference"/>
    <w:basedOn w:val="DefaultParagraphFont"/>
    <w:semiHidden/>
    <w:rsid w:val="00552415"/>
    <w:rPr>
      <w:sz w:val="16"/>
      <w:szCs w:val="16"/>
    </w:rPr>
  </w:style>
  <w:style w:type="paragraph" w:styleId="CommentText">
    <w:name w:val="annotation text"/>
    <w:basedOn w:val="Normal"/>
    <w:semiHidden/>
    <w:rsid w:val="00552415"/>
    <w:rPr>
      <w:sz w:val="20"/>
      <w:szCs w:val="20"/>
    </w:rPr>
  </w:style>
  <w:style w:type="paragraph" w:styleId="CommentSubject">
    <w:name w:val="annotation subject"/>
    <w:basedOn w:val="CommentText"/>
    <w:next w:val="CommentText"/>
    <w:semiHidden/>
    <w:rsid w:val="00552415"/>
    <w:rPr>
      <w:b/>
      <w:bCs/>
    </w:rPr>
  </w:style>
  <w:style w:type="character" w:styleId="Hyperlink">
    <w:name w:val="Hyperlink"/>
    <w:basedOn w:val="DefaultParagraphFont"/>
    <w:uiPriority w:val="99"/>
    <w:rsid w:val="00364603"/>
    <w:rPr>
      <w:color w:val="0000FF"/>
      <w:u w:val="single"/>
    </w:rPr>
  </w:style>
  <w:style w:type="paragraph" w:styleId="TOC2">
    <w:name w:val="toc 2"/>
    <w:autoRedefine/>
    <w:uiPriority w:val="39"/>
    <w:rsid w:val="0083450D"/>
    <w:pPr>
      <w:tabs>
        <w:tab w:val="left" w:pos="1200"/>
        <w:tab w:val="right" w:leader="dot" w:pos="9350"/>
      </w:tabs>
      <w:ind w:left="1181" w:hanging="936"/>
      <w:contextualSpacing/>
    </w:pPr>
  </w:style>
  <w:style w:type="character" w:styleId="FollowedHyperlink">
    <w:name w:val="FollowedHyperlink"/>
    <w:basedOn w:val="DefaultParagraphFont"/>
    <w:rsid w:val="00EE06F7"/>
    <w:rPr>
      <w:color w:val="800080" w:themeColor="followedHyperlink"/>
      <w:u w:val="single"/>
    </w:rPr>
  </w:style>
  <w:style w:type="paragraph" w:styleId="TOC1">
    <w:name w:val="toc 1"/>
    <w:next w:val="Normal"/>
    <w:autoRedefine/>
    <w:uiPriority w:val="39"/>
    <w:rsid w:val="00CF2C8C"/>
    <w:pPr>
      <w:tabs>
        <w:tab w:val="left" w:pos="1170"/>
        <w:tab w:val="right" w:leader="dot" w:pos="9350"/>
      </w:tabs>
      <w:spacing w:after="120"/>
      <w:ind w:left="1166" w:hanging="1166"/>
    </w:pPr>
  </w:style>
  <w:style w:type="paragraph" w:styleId="NormalWeb">
    <w:name w:val="Normal (Web)"/>
    <w:basedOn w:val="Normal"/>
    <w:uiPriority w:val="99"/>
    <w:unhideWhenUsed/>
    <w:rsid w:val="003A130D"/>
    <w:pPr>
      <w:spacing w:before="100" w:beforeAutospacing="1" w:after="100" w:afterAutospacing="1"/>
    </w:pPr>
  </w:style>
  <w:style w:type="character" w:styleId="Strong">
    <w:name w:val="Strong"/>
    <w:basedOn w:val="DefaultParagraphFont"/>
    <w:uiPriority w:val="22"/>
    <w:qFormat/>
    <w:rsid w:val="003A130D"/>
    <w:rPr>
      <w:b/>
      <w:bCs/>
    </w:rPr>
  </w:style>
  <w:style w:type="paragraph" w:styleId="ListParagraph">
    <w:name w:val="List Paragraph"/>
    <w:basedOn w:val="Normal"/>
    <w:uiPriority w:val="34"/>
    <w:qFormat/>
    <w:rsid w:val="00E70C08"/>
    <w:pPr>
      <w:ind w:left="720"/>
      <w:contextualSpacing/>
    </w:pPr>
  </w:style>
  <w:style w:type="paragraph" w:styleId="Revision">
    <w:name w:val="Revision"/>
    <w:hidden/>
    <w:uiPriority w:val="99"/>
    <w:semiHidden/>
    <w:rsid w:val="00645E34"/>
    <w:rPr>
      <w:sz w:val="24"/>
      <w:szCs w:val="24"/>
    </w:rPr>
  </w:style>
  <w:style w:type="paragraph" w:customStyle="1" w:styleId="Default">
    <w:name w:val="Default"/>
    <w:rsid w:val="00647C50"/>
    <w:pPr>
      <w:autoSpaceDE w:val="0"/>
      <w:autoSpaceDN w:val="0"/>
      <w:adjustRightInd w:val="0"/>
    </w:pPr>
    <w:rPr>
      <w:rFonts w:ascii="Times New Roman" w:hAnsi="Times New Roman" w:cs="Times New Roman"/>
      <w:color w:val="000000"/>
      <w:sz w:val="24"/>
      <w:szCs w:val="24"/>
    </w:rPr>
  </w:style>
  <w:style w:type="character" w:customStyle="1" w:styleId="Heading2Char">
    <w:name w:val="Heading 2 Char"/>
    <w:basedOn w:val="DefaultParagraphFont"/>
    <w:link w:val="Heading2"/>
    <w:rsid w:val="00B44F91"/>
    <w:rPr>
      <w:rFonts w:eastAsiaTheme="majorEastAsia" w:cstheme="majorBidi"/>
    </w:rPr>
  </w:style>
  <w:style w:type="character" w:customStyle="1" w:styleId="StyleBlack">
    <w:name w:val="Style Black"/>
    <w:basedOn w:val="DefaultParagraphFont"/>
    <w:rsid w:val="00486F00"/>
    <w:rPr>
      <w:color w:val="auto"/>
    </w:rPr>
  </w:style>
  <w:style w:type="paragraph" w:styleId="TOCHeading">
    <w:name w:val="TOC Heading"/>
    <w:basedOn w:val="Heading1"/>
    <w:next w:val="TOC1"/>
    <w:uiPriority w:val="39"/>
    <w:unhideWhenUsed/>
    <w:qFormat/>
    <w:rsid w:val="00713F2A"/>
    <w:pPr>
      <w:spacing w:before="0"/>
      <w:jc w:val="center"/>
      <w:outlineLvl w:val="9"/>
    </w:pPr>
    <w:rPr>
      <w:szCs w:val="32"/>
    </w:rPr>
  </w:style>
  <w:style w:type="paragraph" w:customStyle="1" w:styleId="paragraph">
    <w:name w:val="paragraph"/>
    <w:basedOn w:val="Normal"/>
    <w:rsid w:val="00A422A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DB75AD"/>
  </w:style>
  <w:style w:type="paragraph" w:styleId="BodyText">
    <w:name w:val="Body Text"/>
    <w:link w:val="BodyTextChar"/>
    <w:rsid w:val="00B44F91"/>
    <w:rPr>
      <w:rFonts w:eastAsiaTheme="minorHAnsi"/>
    </w:rPr>
  </w:style>
  <w:style w:type="character" w:customStyle="1" w:styleId="BodyTextChar">
    <w:name w:val="Body Text Char"/>
    <w:basedOn w:val="DefaultParagraphFont"/>
    <w:link w:val="BodyText"/>
    <w:rsid w:val="00B44F91"/>
    <w:rPr>
      <w:rFonts w:eastAsiaTheme="minorHAnsi"/>
    </w:rPr>
  </w:style>
  <w:style w:type="paragraph" w:customStyle="1" w:styleId="Applicability">
    <w:name w:val="Applicability"/>
    <w:basedOn w:val="BodyText"/>
    <w:qFormat/>
    <w:rsid w:val="00B44F91"/>
    <w:pPr>
      <w:spacing w:before="440"/>
      <w:ind w:left="2160" w:hanging="2160"/>
    </w:pPr>
  </w:style>
  <w:style w:type="paragraph" w:customStyle="1" w:styleId="attachmenttitle">
    <w:name w:val="attachment title"/>
    <w:next w:val="BodyText"/>
    <w:qFormat/>
    <w:rsid w:val="00B44F91"/>
    <w:pPr>
      <w:keepNext/>
      <w:keepLines/>
      <w:widowControl w:val="0"/>
      <w:jc w:val="center"/>
      <w:outlineLvl w:val="0"/>
    </w:pPr>
  </w:style>
  <w:style w:type="paragraph" w:customStyle="1" w:styleId="BodyText-table">
    <w:name w:val="Body Text - table"/>
    <w:qFormat/>
    <w:rsid w:val="00B44F91"/>
    <w:pPr>
      <w:spacing w:after="0"/>
    </w:pPr>
    <w:rPr>
      <w:rFonts w:eastAsiaTheme="minorHAnsi" w:cstheme="minorBidi"/>
    </w:rPr>
  </w:style>
  <w:style w:type="paragraph" w:styleId="BodyText2">
    <w:name w:val="Body Text 2"/>
    <w:link w:val="BodyText2Char"/>
    <w:rsid w:val="00B44F91"/>
    <w:pPr>
      <w:ind w:left="720" w:hanging="720"/>
    </w:pPr>
    <w:rPr>
      <w:rFonts w:eastAsiaTheme="majorEastAsia" w:cstheme="majorBidi"/>
    </w:rPr>
  </w:style>
  <w:style w:type="character" w:customStyle="1" w:styleId="BodyText2Char">
    <w:name w:val="Body Text 2 Char"/>
    <w:basedOn w:val="DefaultParagraphFont"/>
    <w:link w:val="BodyText2"/>
    <w:rsid w:val="00B44F91"/>
    <w:rPr>
      <w:rFonts w:eastAsiaTheme="majorEastAsia" w:cstheme="majorBidi"/>
    </w:rPr>
  </w:style>
  <w:style w:type="paragraph" w:styleId="BodyText3">
    <w:name w:val="Body Text 3"/>
    <w:basedOn w:val="BodyText"/>
    <w:link w:val="BodyText3Char"/>
    <w:rsid w:val="00B44F91"/>
    <w:pPr>
      <w:ind w:left="720"/>
    </w:pPr>
    <w:rPr>
      <w:rFonts w:eastAsiaTheme="majorEastAsia" w:cstheme="majorBidi"/>
    </w:rPr>
  </w:style>
  <w:style w:type="character" w:customStyle="1" w:styleId="BodyText3Char">
    <w:name w:val="Body Text 3 Char"/>
    <w:basedOn w:val="DefaultParagraphFont"/>
    <w:link w:val="BodyText3"/>
    <w:rsid w:val="00B44F91"/>
    <w:rPr>
      <w:rFonts w:eastAsiaTheme="majorEastAsia" w:cstheme="majorBidi"/>
    </w:rPr>
  </w:style>
  <w:style w:type="character" w:customStyle="1" w:styleId="Commitment">
    <w:name w:val="Commitment"/>
    <w:basedOn w:val="BodyTextChar"/>
    <w:uiPriority w:val="1"/>
    <w:qFormat/>
    <w:rsid w:val="00B44F91"/>
    <w:rPr>
      <w:rFonts w:ascii="Arial" w:eastAsiaTheme="minorHAnsi" w:hAnsi="Arial" w:cs="Arial"/>
      <w:i/>
      <w:iCs/>
    </w:rPr>
  </w:style>
  <w:style w:type="paragraph" w:customStyle="1" w:styleId="CornerstoneBases">
    <w:name w:val="Cornerstone / Bases"/>
    <w:basedOn w:val="BodyText"/>
    <w:qFormat/>
    <w:rsid w:val="00B44F91"/>
    <w:pPr>
      <w:ind w:left="2160" w:hanging="2160"/>
    </w:pPr>
  </w:style>
  <w:style w:type="paragraph" w:customStyle="1" w:styleId="EffectiveDate">
    <w:name w:val="Effective Date"/>
    <w:next w:val="BodyText"/>
    <w:qFormat/>
    <w:rsid w:val="00B44F91"/>
    <w:pPr>
      <w:spacing w:before="220" w:after="440"/>
      <w:jc w:val="center"/>
    </w:pPr>
  </w:style>
  <w:style w:type="paragraph" w:customStyle="1" w:styleId="END">
    <w:name w:val="END"/>
    <w:next w:val="BodyText"/>
    <w:qFormat/>
    <w:rsid w:val="00B44F91"/>
    <w:pPr>
      <w:autoSpaceDE w:val="0"/>
      <w:autoSpaceDN w:val="0"/>
      <w:adjustRightInd w:val="0"/>
      <w:spacing w:before="440" w:after="440"/>
      <w:jc w:val="center"/>
    </w:pPr>
  </w:style>
  <w:style w:type="character" w:customStyle="1" w:styleId="Heading1Char">
    <w:name w:val="Heading 1 Char"/>
    <w:basedOn w:val="DefaultParagraphFont"/>
    <w:link w:val="Heading1"/>
    <w:rsid w:val="00B44F91"/>
    <w:rPr>
      <w:rFonts w:eastAsiaTheme="majorEastAsia" w:cstheme="majorBidi"/>
      <w:caps/>
    </w:rPr>
  </w:style>
  <w:style w:type="character" w:customStyle="1" w:styleId="Heading3Char">
    <w:name w:val="Heading 3 Char"/>
    <w:basedOn w:val="DefaultParagraphFont"/>
    <w:link w:val="Heading3"/>
    <w:rsid w:val="00B44F91"/>
    <w:rPr>
      <w:rFonts w:eastAsiaTheme="majorEastAsia" w:cstheme="majorBidi"/>
    </w:rPr>
  </w:style>
  <w:style w:type="character" w:customStyle="1" w:styleId="Heading4Char">
    <w:name w:val="Heading 4 Char"/>
    <w:basedOn w:val="DefaultParagraphFont"/>
    <w:link w:val="Heading4"/>
    <w:uiPriority w:val="9"/>
    <w:semiHidden/>
    <w:rsid w:val="00B44F91"/>
    <w:rPr>
      <w:rFonts w:asciiTheme="majorHAnsi" w:eastAsiaTheme="majorEastAsia" w:hAnsiTheme="majorHAnsi" w:cstheme="majorBidi"/>
      <w:iCs/>
    </w:rPr>
  </w:style>
  <w:style w:type="table" w:customStyle="1" w:styleId="IM">
    <w:name w:val="IM"/>
    <w:basedOn w:val="TableNormal"/>
    <w:uiPriority w:val="99"/>
    <w:rsid w:val="00B44F91"/>
    <w:pPr>
      <w:spacing w:after="0"/>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B44F91"/>
    <w:pPr>
      <w:widowControl w:val="0"/>
      <w:pBdr>
        <w:top w:val="single" w:sz="8" w:space="3" w:color="auto"/>
        <w:bottom w:val="single" w:sz="8" w:space="3" w:color="auto"/>
      </w:pBdr>
      <w:jc w:val="center"/>
    </w:pPr>
    <w:rPr>
      <w:rFonts w:eastAsiaTheme="minorHAnsi"/>
      <w:iCs/>
      <w:caps/>
    </w:rPr>
  </w:style>
  <w:style w:type="paragraph" w:styleId="Title">
    <w:name w:val="Title"/>
    <w:next w:val="BodyText"/>
    <w:link w:val="TitleChar"/>
    <w:qFormat/>
    <w:rsid w:val="00B44F91"/>
    <w:pPr>
      <w:spacing w:before="220"/>
      <w:jc w:val="center"/>
    </w:pPr>
  </w:style>
  <w:style w:type="character" w:customStyle="1" w:styleId="TitleChar">
    <w:name w:val="Title Char"/>
    <w:basedOn w:val="DefaultParagraphFont"/>
    <w:link w:val="Title"/>
    <w:rsid w:val="00B44F91"/>
  </w:style>
  <w:style w:type="paragraph" w:customStyle="1" w:styleId="NRCINSPECTIONMANUAL">
    <w:name w:val="NRC INSPECTION MANUAL"/>
    <w:next w:val="BodyText"/>
    <w:link w:val="NRCINSPECTIONMANUALChar"/>
    <w:qFormat/>
    <w:rsid w:val="00B44F91"/>
    <w:pPr>
      <w:tabs>
        <w:tab w:val="center" w:pos="4680"/>
        <w:tab w:val="right" w:pos="9360"/>
      </w:tabs>
    </w:pPr>
    <w:rPr>
      <w:rFonts w:eastAsiaTheme="minorHAnsi"/>
      <w:sz w:val="20"/>
    </w:rPr>
  </w:style>
  <w:style w:type="character" w:customStyle="1" w:styleId="NRCINSPECTIONMANUALChar">
    <w:name w:val="NRC INSPECTION MANUAL Char"/>
    <w:basedOn w:val="DefaultParagraphFont"/>
    <w:link w:val="NRCINSPECTIONMANUAL"/>
    <w:rsid w:val="00B44F91"/>
    <w:rPr>
      <w:rFonts w:eastAsiaTheme="minorHAnsi"/>
      <w:sz w:val="20"/>
    </w:rPr>
  </w:style>
  <w:style w:type="paragraph" w:customStyle="1" w:styleId="Requirement">
    <w:name w:val="Requirement"/>
    <w:basedOn w:val="BodyText3"/>
    <w:qFormat/>
    <w:rsid w:val="00B44F91"/>
    <w:pPr>
      <w:keepNext/>
    </w:pPr>
    <w:rPr>
      <w:b/>
      <w:bCs/>
    </w:rPr>
  </w:style>
  <w:style w:type="paragraph" w:customStyle="1" w:styleId="SpecificGuidance">
    <w:name w:val="Specific Guidance"/>
    <w:basedOn w:val="BodyText3"/>
    <w:qFormat/>
    <w:rsid w:val="00B44F91"/>
    <w:pPr>
      <w:keepNext/>
    </w:pPr>
    <w:rPr>
      <w:u w:val="single"/>
    </w:rPr>
  </w:style>
  <w:style w:type="paragraph" w:customStyle="1" w:styleId="FigureTitle">
    <w:name w:val="Figure Title"/>
    <w:qFormat/>
    <w:rsid w:val="00E11D57"/>
    <w:pPr>
      <w:pageBreakBefore/>
      <w:tabs>
        <w:tab w:val="left" w:pos="274"/>
        <w:tab w:val="left" w:pos="806"/>
        <w:tab w:val="left" w:pos="1440"/>
        <w:tab w:val="left" w:pos="2074"/>
        <w:tab w:val="left" w:pos="2707"/>
      </w:tabs>
      <w:jc w:val="center"/>
      <w:outlineLvl w:val="2"/>
    </w:pPr>
    <w:rPr>
      <w:color w:val="000000"/>
    </w:rPr>
  </w:style>
  <w:style w:type="paragraph" w:customStyle="1" w:styleId="TableHeadingcentered">
    <w:name w:val="Table Heading centered"/>
    <w:next w:val="BodyText"/>
    <w:qFormat/>
    <w:rsid w:val="00B608DE"/>
    <w:pPr>
      <w:keepNext/>
      <w:keepLines/>
      <w:tabs>
        <w:tab w:val="left" w:pos="274"/>
        <w:tab w:val="left" w:pos="806"/>
        <w:tab w:val="left" w:pos="1440"/>
        <w:tab w:val="left" w:pos="2074"/>
        <w:tab w:val="left" w:pos="2707"/>
      </w:tabs>
      <w:spacing w:before="440"/>
      <w:jc w:val="center"/>
      <w:outlineLvl w:val="2"/>
    </w:pPr>
    <w:rPr>
      <w:color w:val="000000"/>
    </w:rPr>
  </w:style>
  <w:style w:type="paragraph" w:styleId="ListBullet4">
    <w:name w:val="List Bullet 4"/>
    <w:basedOn w:val="Normal"/>
    <w:rsid w:val="001A6D00"/>
    <w:pPr>
      <w:numPr>
        <w:numId w:val="8"/>
      </w:numPr>
    </w:pPr>
  </w:style>
  <w:style w:type="paragraph" w:styleId="ListBullet3">
    <w:name w:val="List Bullet 3"/>
    <w:basedOn w:val="Normal"/>
    <w:rsid w:val="0008056A"/>
    <w:pPr>
      <w:keepLines/>
      <w:numPr>
        <w:numId w:val="9"/>
      </w:numPr>
      <w:spacing w:after="220"/>
    </w:pPr>
  </w:style>
  <w:style w:type="paragraph" w:styleId="ListBullet2">
    <w:name w:val="List Bullet 2"/>
    <w:basedOn w:val="Normal"/>
    <w:rsid w:val="006F27DA"/>
    <w:pPr>
      <w:numPr>
        <w:numId w:val="10"/>
      </w:numPr>
    </w:pPr>
  </w:style>
  <w:style w:type="paragraph" w:styleId="TOC3">
    <w:name w:val="toc 3"/>
    <w:autoRedefine/>
    <w:uiPriority w:val="39"/>
    <w:rsid w:val="00351AA9"/>
    <w:pPr>
      <w:tabs>
        <w:tab w:val="left" w:pos="1195"/>
        <w:tab w:val="right" w:leader="dot" w:pos="9317"/>
      </w:tabs>
      <w:spacing w:after="120"/>
      <w:ind w:left="1382" w:hanging="936"/>
      <w:contextualSpacing/>
    </w:pPr>
  </w:style>
  <w:style w:type="table" w:styleId="TableGrid">
    <w:name w:val="Table Grid"/>
    <w:basedOn w:val="TableNormal"/>
    <w:rsid w:val="00CC33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3932B3"/>
    <w:rPr>
      <w:rFonts w:ascii="Segoe UI" w:hAnsi="Segoe UI" w:cs="Segoe UI" w:hint="default"/>
      <w:color w:val="0000FF"/>
      <w:sz w:val="18"/>
      <w:szCs w:val="18"/>
    </w:rPr>
  </w:style>
  <w:style w:type="character" w:styleId="Mention">
    <w:name w:val="Mention"/>
    <w:basedOn w:val="DefaultParagraphFont"/>
    <w:uiPriority w:val="99"/>
    <w:unhideWhenUsed/>
    <w:rsid w:val="001C5DE8"/>
    <w:rPr>
      <w:color w:val="2B579A"/>
      <w:shd w:val="clear" w:color="auto" w:fill="E1DFDD"/>
    </w:rPr>
  </w:style>
  <w:style w:type="character" w:styleId="UnresolvedMention">
    <w:name w:val="Unresolved Mention"/>
    <w:basedOn w:val="DefaultParagraphFont"/>
    <w:uiPriority w:val="99"/>
    <w:semiHidden/>
    <w:unhideWhenUsed/>
    <w:rsid w:val="00003F5E"/>
    <w:rPr>
      <w:color w:val="605E5C"/>
      <w:shd w:val="clear" w:color="auto" w:fill="E1DFDD"/>
    </w:rPr>
  </w:style>
  <w:style w:type="paragraph" w:styleId="ListBullet">
    <w:name w:val="List Bullet"/>
    <w:basedOn w:val="Normal"/>
    <w:rsid w:val="001B1DA1"/>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42140">
      <w:bodyDiv w:val="1"/>
      <w:marLeft w:val="0"/>
      <w:marRight w:val="0"/>
      <w:marTop w:val="0"/>
      <w:marBottom w:val="0"/>
      <w:divBdr>
        <w:top w:val="none" w:sz="0" w:space="0" w:color="auto"/>
        <w:left w:val="none" w:sz="0" w:space="0" w:color="auto"/>
        <w:bottom w:val="none" w:sz="0" w:space="0" w:color="auto"/>
        <w:right w:val="none" w:sz="0" w:space="0" w:color="auto"/>
      </w:divBdr>
    </w:div>
    <w:div w:id="797265162">
      <w:bodyDiv w:val="1"/>
      <w:marLeft w:val="0"/>
      <w:marRight w:val="0"/>
      <w:marTop w:val="0"/>
      <w:marBottom w:val="0"/>
      <w:divBdr>
        <w:top w:val="none" w:sz="0" w:space="0" w:color="auto"/>
        <w:left w:val="none" w:sz="0" w:space="0" w:color="auto"/>
        <w:bottom w:val="none" w:sz="0" w:space="0" w:color="auto"/>
        <w:right w:val="none" w:sz="0" w:space="0" w:color="auto"/>
      </w:divBdr>
    </w:div>
    <w:div w:id="196210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yperlink" Target="https://nrodrp.nrc.gov/idmws/ViewDocByAccession.asp?AccessionNumber=ML18233A547"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https://nrodrp.nrc.gov/idmws/ViewDocByAccession.asp?AccessionNumber=ML08282009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nrodrp.nrc.gov/idmws/ViewDocByAccession.asp?AccessionNumber=ML18233A547" TargetMode="External"/><Relationship Id="rId23" Type="http://schemas.openxmlformats.org/officeDocument/2006/relationships/header" Target="header5.xml"/><Relationship Id="rId28" Type="http://schemas.openxmlformats.org/officeDocument/2006/relationships/hyperlink" Target="https://nrodrp.nrc.gov/idmws/ViewDocByAccession.asp?AccessionNumber=ML070860416"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nrodrp.nrc.gov/idmws/ViewDocByAccession.asp?AccessionNumber=ML18233A547" TargetMode="External"/><Relationship Id="rId27" Type="http://schemas.openxmlformats.org/officeDocument/2006/relationships/footer" Target="footer7.xml"/><Relationship Id="rId30" Type="http://schemas.openxmlformats.org/officeDocument/2006/relationships/hyperlink" Target="https://nrodrp.nrc.gov/idmws/ViewDocByAccession.asp?AccessionNumber=ML23277A2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6C91E7-0CF1-413E-9C5E-68A9545AA17E}">
  <ds:schemaRefs>
    <ds:schemaRef ds:uri="http://schemas.openxmlformats.org/officeDocument/2006/bibliography"/>
  </ds:schemaRefs>
</ds:datastoreItem>
</file>

<file path=customXml/itemProps2.xml><?xml version="1.0" encoding="utf-8"?>
<ds:datastoreItem xmlns:ds="http://schemas.openxmlformats.org/officeDocument/2006/customXml" ds:itemID="{980E3993-9FB7-4053-9BC8-3276B151CD19}">
  <ds:schemaRefs>
    <ds:schemaRef ds:uri="http://purl.org/dc/terms/"/>
    <ds:schemaRef ds:uri="http://schemas.microsoft.com/office/2006/documentManagement/types"/>
    <ds:schemaRef ds:uri="http://schemas.microsoft.com/office/2006/metadata/properties"/>
    <ds:schemaRef ds:uri="http://purl.org/dc/elements/1.1/"/>
    <ds:schemaRef ds:uri="http://schemas.microsoft.com/sharepoint/v3"/>
    <ds:schemaRef ds:uri="http://schemas.openxmlformats.org/package/2006/metadata/core-properties"/>
    <ds:schemaRef ds:uri="http://schemas.microsoft.com/office/infopath/2007/PartnerControls"/>
    <ds:schemaRef ds:uri="4ebc427b-1bcf-4856-a750-efc6bf2bcca6"/>
    <ds:schemaRef ds:uri="bd536709-b854-4f3b-a247-393f1123cff3"/>
    <ds:schemaRef ds:uri="http://www.w3.org/XML/1998/namespace"/>
    <ds:schemaRef ds:uri="http://purl.org/dc/dcmitype/"/>
  </ds:schemaRefs>
</ds:datastoreItem>
</file>

<file path=customXml/itemProps3.xml><?xml version="1.0" encoding="utf-8"?>
<ds:datastoreItem xmlns:ds="http://schemas.openxmlformats.org/officeDocument/2006/customXml" ds:itemID="{BD76215B-CEAC-457B-9896-B946EC61D3C2}">
  <ds:schemaRefs>
    <ds:schemaRef ds:uri="http://schemas.microsoft.com/sharepoint/v3/contenttype/forms"/>
  </ds:schemaRefs>
</ds:datastoreItem>
</file>

<file path=customXml/itemProps4.xml><?xml version="1.0" encoding="utf-8"?>
<ds:datastoreItem xmlns:ds="http://schemas.openxmlformats.org/officeDocument/2006/customXml" ds:itemID="{17B7697C-C86D-4B83-AEC7-FFCD16E80F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33</Pages>
  <Words>7550</Words>
  <Characters>46472</Characters>
  <Application>Microsoft Office Word</Application>
  <DocSecurity>2</DocSecurity>
  <Lines>387</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53915</CharactersWithSpaces>
  <SharedDoc>false</SharedDoc>
  <HLinks>
    <vt:vector size="204" baseType="variant">
      <vt:variant>
        <vt:i4>7602226</vt:i4>
      </vt:variant>
      <vt:variant>
        <vt:i4>180</vt:i4>
      </vt:variant>
      <vt:variant>
        <vt:i4>0</vt:i4>
      </vt:variant>
      <vt:variant>
        <vt:i4>5</vt:i4>
      </vt:variant>
      <vt:variant>
        <vt:lpwstr>https://nrodrp.nrc.gov/idmws/ViewDocByAccession.asp?AccessionNumber=ML23277A255</vt:lpwstr>
      </vt:variant>
      <vt:variant>
        <vt:lpwstr/>
      </vt:variant>
      <vt:variant>
        <vt:i4>2949175</vt:i4>
      </vt:variant>
      <vt:variant>
        <vt:i4>177</vt:i4>
      </vt:variant>
      <vt:variant>
        <vt:i4>0</vt:i4>
      </vt:variant>
      <vt:variant>
        <vt:i4>5</vt:i4>
      </vt:variant>
      <vt:variant>
        <vt:lpwstr>https://nrodrp.nrc.gov/idmws/ViewDocByAccession.asp?AccessionNumber=ML082820096</vt:lpwstr>
      </vt:variant>
      <vt:variant>
        <vt:lpwstr/>
      </vt:variant>
      <vt:variant>
        <vt:i4>2490421</vt:i4>
      </vt:variant>
      <vt:variant>
        <vt:i4>174</vt:i4>
      </vt:variant>
      <vt:variant>
        <vt:i4>0</vt:i4>
      </vt:variant>
      <vt:variant>
        <vt:i4>5</vt:i4>
      </vt:variant>
      <vt:variant>
        <vt:lpwstr>https://nrodrp.nrc.gov/idmws/ViewDocByAccession.asp?AccessionNumber=ML073370664</vt:lpwstr>
      </vt:variant>
      <vt:variant>
        <vt:lpwstr/>
      </vt:variant>
      <vt:variant>
        <vt:i4>2752565</vt:i4>
      </vt:variant>
      <vt:variant>
        <vt:i4>171</vt:i4>
      </vt:variant>
      <vt:variant>
        <vt:i4>0</vt:i4>
      </vt:variant>
      <vt:variant>
        <vt:i4>5</vt:i4>
      </vt:variant>
      <vt:variant>
        <vt:lpwstr>https://nrodrp.nrc.gov/idmws/ViewDocByAccession.asp?AccessionNumber=ML070860416</vt:lpwstr>
      </vt:variant>
      <vt:variant>
        <vt:lpwstr/>
      </vt:variant>
      <vt:variant>
        <vt:i4>7995442</vt:i4>
      </vt:variant>
      <vt:variant>
        <vt:i4>168</vt:i4>
      </vt:variant>
      <vt:variant>
        <vt:i4>0</vt:i4>
      </vt:variant>
      <vt:variant>
        <vt:i4>5</vt:i4>
      </vt:variant>
      <vt:variant>
        <vt:lpwstr>https://nrodrp.nrc.gov/idmws/ViewDocByAccession.asp?AccessionNumber=ML18233A547</vt:lpwstr>
      </vt:variant>
      <vt:variant>
        <vt:lpwstr/>
      </vt:variant>
      <vt:variant>
        <vt:i4>7995442</vt:i4>
      </vt:variant>
      <vt:variant>
        <vt:i4>165</vt:i4>
      </vt:variant>
      <vt:variant>
        <vt:i4>0</vt:i4>
      </vt:variant>
      <vt:variant>
        <vt:i4>5</vt:i4>
      </vt:variant>
      <vt:variant>
        <vt:lpwstr>https://nrodrp.nrc.gov/idmws/ViewDocByAccession.asp?AccessionNumber=ML18233A547</vt:lpwstr>
      </vt:variant>
      <vt:variant>
        <vt:lpwstr/>
      </vt:variant>
      <vt:variant>
        <vt:i4>7995442</vt:i4>
      </vt:variant>
      <vt:variant>
        <vt:i4>162</vt:i4>
      </vt:variant>
      <vt:variant>
        <vt:i4>0</vt:i4>
      </vt:variant>
      <vt:variant>
        <vt:i4>5</vt:i4>
      </vt:variant>
      <vt:variant>
        <vt:lpwstr>https://nrodrp.nrc.gov/idmws/ViewDocByAccession.asp?AccessionNumber=ML18233A547</vt:lpwstr>
      </vt:variant>
      <vt:variant>
        <vt:lpwstr/>
      </vt:variant>
      <vt:variant>
        <vt:i4>1966139</vt:i4>
      </vt:variant>
      <vt:variant>
        <vt:i4>155</vt:i4>
      </vt:variant>
      <vt:variant>
        <vt:i4>0</vt:i4>
      </vt:variant>
      <vt:variant>
        <vt:i4>5</vt:i4>
      </vt:variant>
      <vt:variant>
        <vt:lpwstr/>
      </vt:variant>
      <vt:variant>
        <vt:lpwstr>_Toc188457729</vt:lpwstr>
      </vt:variant>
      <vt:variant>
        <vt:i4>1966139</vt:i4>
      </vt:variant>
      <vt:variant>
        <vt:i4>149</vt:i4>
      </vt:variant>
      <vt:variant>
        <vt:i4>0</vt:i4>
      </vt:variant>
      <vt:variant>
        <vt:i4>5</vt:i4>
      </vt:variant>
      <vt:variant>
        <vt:lpwstr/>
      </vt:variant>
      <vt:variant>
        <vt:lpwstr>_Toc188457728</vt:lpwstr>
      </vt:variant>
      <vt:variant>
        <vt:i4>1966139</vt:i4>
      </vt:variant>
      <vt:variant>
        <vt:i4>143</vt:i4>
      </vt:variant>
      <vt:variant>
        <vt:i4>0</vt:i4>
      </vt:variant>
      <vt:variant>
        <vt:i4>5</vt:i4>
      </vt:variant>
      <vt:variant>
        <vt:lpwstr/>
      </vt:variant>
      <vt:variant>
        <vt:lpwstr>_Toc188457727</vt:lpwstr>
      </vt:variant>
      <vt:variant>
        <vt:i4>1966139</vt:i4>
      </vt:variant>
      <vt:variant>
        <vt:i4>137</vt:i4>
      </vt:variant>
      <vt:variant>
        <vt:i4>0</vt:i4>
      </vt:variant>
      <vt:variant>
        <vt:i4>5</vt:i4>
      </vt:variant>
      <vt:variant>
        <vt:lpwstr/>
      </vt:variant>
      <vt:variant>
        <vt:lpwstr>_Toc188457726</vt:lpwstr>
      </vt:variant>
      <vt:variant>
        <vt:i4>1966139</vt:i4>
      </vt:variant>
      <vt:variant>
        <vt:i4>131</vt:i4>
      </vt:variant>
      <vt:variant>
        <vt:i4>0</vt:i4>
      </vt:variant>
      <vt:variant>
        <vt:i4>5</vt:i4>
      </vt:variant>
      <vt:variant>
        <vt:lpwstr/>
      </vt:variant>
      <vt:variant>
        <vt:lpwstr>_Toc188457725</vt:lpwstr>
      </vt:variant>
      <vt:variant>
        <vt:i4>1966139</vt:i4>
      </vt:variant>
      <vt:variant>
        <vt:i4>125</vt:i4>
      </vt:variant>
      <vt:variant>
        <vt:i4>0</vt:i4>
      </vt:variant>
      <vt:variant>
        <vt:i4>5</vt:i4>
      </vt:variant>
      <vt:variant>
        <vt:lpwstr/>
      </vt:variant>
      <vt:variant>
        <vt:lpwstr>_Toc188457724</vt:lpwstr>
      </vt:variant>
      <vt:variant>
        <vt:i4>1966139</vt:i4>
      </vt:variant>
      <vt:variant>
        <vt:i4>119</vt:i4>
      </vt:variant>
      <vt:variant>
        <vt:i4>0</vt:i4>
      </vt:variant>
      <vt:variant>
        <vt:i4>5</vt:i4>
      </vt:variant>
      <vt:variant>
        <vt:lpwstr/>
      </vt:variant>
      <vt:variant>
        <vt:lpwstr>_Toc188457723</vt:lpwstr>
      </vt:variant>
      <vt:variant>
        <vt:i4>1966139</vt:i4>
      </vt:variant>
      <vt:variant>
        <vt:i4>113</vt:i4>
      </vt:variant>
      <vt:variant>
        <vt:i4>0</vt:i4>
      </vt:variant>
      <vt:variant>
        <vt:i4>5</vt:i4>
      </vt:variant>
      <vt:variant>
        <vt:lpwstr/>
      </vt:variant>
      <vt:variant>
        <vt:lpwstr>_Toc188457722</vt:lpwstr>
      </vt:variant>
      <vt:variant>
        <vt:i4>1966139</vt:i4>
      </vt:variant>
      <vt:variant>
        <vt:i4>107</vt:i4>
      </vt:variant>
      <vt:variant>
        <vt:i4>0</vt:i4>
      </vt:variant>
      <vt:variant>
        <vt:i4>5</vt:i4>
      </vt:variant>
      <vt:variant>
        <vt:lpwstr/>
      </vt:variant>
      <vt:variant>
        <vt:lpwstr>_Toc188457721</vt:lpwstr>
      </vt:variant>
      <vt:variant>
        <vt:i4>1966139</vt:i4>
      </vt:variant>
      <vt:variant>
        <vt:i4>101</vt:i4>
      </vt:variant>
      <vt:variant>
        <vt:i4>0</vt:i4>
      </vt:variant>
      <vt:variant>
        <vt:i4>5</vt:i4>
      </vt:variant>
      <vt:variant>
        <vt:lpwstr/>
      </vt:variant>
      <vt:variant>
        <vt:lpwstr>_Toc188457720</vt:lpwstr>
      </vt:variant>
      <vt:variant>
        <vt:i4>1900603</vt:i4>
      </vt:variant>
      <vt:variant>
        <vt:i4>95</vt:i4>
      </vt:variant>
      <vt:variant>
        <vt:i4>0</vt:i4>
      </vt:variant>
      <vt:variant>
        <vt:i4>5</vt:i4>
      </vt:variant>
      <vt:variant>
        <vt:lpwstr/>
      </vt:variant>
      <vt:variant>
        <vt:lpwstr>_Toc188457719</vt:lpwstr>
      </vt:variant>
      <vt:variant>
        <vt:i4>1900603</vt:i4>
      </vt:variant>
      <vt:variant>
        <vt:i4>89</vt:i4>
      </vt:variant>
      <vt:variant>
        <vt:i4>0</vt:i4>
      </vt:variant>
      <vt:variant>
        <vt:i4>5</vt:i4>
      </vt:variant>
      <vt:variant>
        <vt:lpwstr/>
      </vt:variant>
      <vt:variant>
        <vt:lpwstr>_Toc188457718</vt:lpwstr>
      </vt:variant>
      <vt:variant>
        <vt:i4>1900603</vt:i4>
      </vt:variant>
      <vt:variant>
        <vt:i4>83</vt:i4>
      </vt:variant>
      <vt:variant>
        <vt:i4>0</vt:i4>
      </vt:variant>
      <vt:variant>
        <vt:i4>5</vt:i4>
      </vt:variant>
      <vt:variant>
        <vt:lpwstr/>
      </vt:variant>
      <vt:variant>
        <vt:lpwstr>_Toc188457717</vt:lpwstr>
      </vt:variant>
      <vt:variant>
        <vt:i4>1900603</vt:i4>
      </vt:variant>
      <vt:variant>
        <vt:i4>77</vt:i4>
      </vt:variant>
      <vt:variant>
        <vt:i4>0</vt:i4>
      </vt:variant>
      <vt:variant>
        <vt:i4>5</vt:i4>
      </vt:variant>
      <vt:variant>
        <vt:lpwstr/>
      </vt:variant>
      <vt:variant>
        <vt:lpwstr>_Toc188457716</vt:lpwstr>
      </vt:variant>
      <vt:variant>
        <vt:i4>1900603</vt:i4>
      </vt:variant>
      <vt:variant>
        <vt:i4>71</vt:i4>
      </vt:variant>
      <vt:variant>
        <vt:i4>0</vt:i4>
      </vt:variant>
      <vt:variant>
        <vt:i4>5</vt:i4>
      </vt:variant>
      <vt:variant>
        <vt:lpwstr/>
      </vt:variant>
      <vt:variant>
        <vt:lpwstr>_Toc188457715</vt:lpwstr>
      </vt:variant>
      <vt:variant>
        <vt:i4>1900603</vt:i4>
      </vt:variant>
      <vt:variant>
        <vt:i4>65</vt:i4>
      </vt:variant>
      <vt:variant>
        <vt:i4>0</vt:i4>
      </vt:variant>
      <vt:variant>
        <vt:i4>5</vt:i4>
      </vt:variant>
      <vt:variant>
        <vt:lpwstr/>
      </vt:variant>
      <vt:variant>
        <vt:lpwstr>_Toc188457714</vt:lpwstr>
      </vt:variant>
      <vt:variant>
        <vt:i4>1900603</vt:i4>
      </vt:variant>
      <vt:variant>
        <vt:i4>59</vt:i4>
      </vt:variant>
      <vt:variant>
        <vt:i4>0</vt:i4>
      </vt:variant>
      <vt:variant>
        <vt:i4>5</vt:i4>
      </vt:variant>
      <vt:variant>
        <vt:lpwstr/>
      </vt:variant>
      <vt:variant>
        <vt:lpwstr>_Toc188457713</vt:lpwstr>
      </vt:variant>
      <vt:variant>
        <vt:i4>1900603</vt:i4>
      </vt:variant>
      <vt:variant>
        <vt:i4>53</vt:i4>
      </vt:variant>
      <vt:variant>
        <vt:i4>0</vt:i4>
      </vt:variant>
      <vt:variant>
        <vt:i4>5</vt:i4>
      </vt:variant>
      <vt:variant>
        <vt:lpwstr/>
      </vt:variant>
      <vt:variant>
        <vt:lpwstr>_Toc188457712</vt:lpwstr>
      </vt:variant>
      <vt:variant>
        <vt:i4>1900603</vt:i4>
      </vt:variant>
      <vt:variant>
        <vt:i4>47</vt:i4>
      </vt:variant>
      <vt:variant>
        <vt:i4>0</vt:i4>
      </vt:variant>
      <vt:variant>
        <vt:i4>5</vt:i4>
      </vt:variant>
      <vt:variant>
        <vt:lpwstr/>
      </vt:variant>
      <vt:variant>
        <vt:lpwstr>_Toc188457711</vt:lpwstr>
      </vt:variant>
      <vt:variant>
        <vt:i4>1900603</vt:i4>
      </vt:variant>
      <vt:variant>
        <vt:i4>41</vt:i4>
      </vt:variant>
      <vt:variant>
        <vt:i4>0</vt:i4>
      </vt:variant>
      <vt:variant>
        <vt:i4>5</vt:i4>
      </vt:variant>
      <vt:variant>
        <vt:lpwstr/>
      </vt:variant>
      <vt:variant>
        <vt:lpwstr>_Toc188457710</vt:lpwstr>
      </vt:variant>
      <vt:variant>
        <vt:i4>1835067</vt:i4>
      </vt:variant>
      <vt:variant>
        <vt:i4>35</vt:i4>
      </vt:variant>
      <vt:variant>
        <vt:i4>0</vt:i4>
      </vt:variant>
      <vt:variant>
        <vt:i4>5</vt:i4>
      </vt:variant>
      <vt:variant>
        <vt:lpwstr/>
      </vt:variant>
      <vt:variant>
        <vt:lpwstr>_Toc188457709</vt:lpwstr>
      </vt:variant>
      <vt:variant>
        <vt:i4>1835067</vt:i4>
      </vt:variant>
      <vt:variant>
        <vt:i4>29</vt:i4>
      </vt:variant>
      <vt:variant>
        <vt:i4>0</vt:i4>
      </vt:variant>
      <vt:variant>
        <vt:i4>5</vt:i4>
      </vt:variant>
      <vt:variant>
        <vt:lpwstr/>
      </vt:variant>
      <vt:variant>
        <vt:lpwstr>_Toc188457708</vt:lpwstr>
      </vt:variant>
      <vt:variant>
        <vt:i4>1835067</vt:i4>
      </vt:variant>
      <vt:variant>
        <vt:i4>23</vt:i4>
      </vt:variant>
      <vt:variant>
        <vt:i4>0</vt:i4>
      </vt:variant>
      <vt:variant>
        <vt:i4>5</vt:i4>
      </vt:variant>
      <vt:variant>
        <vt:lpwstr/>
      </vt:variant>
      <vt:variant>
        <vt:lpwstr>_Toc188457707</vt:lpwstr>
      </vt:variant>
      <vt:variant>
        <vt:i4>1835067</vt:i4>
      </vt:variant>
      <vt:variant>
        <vt:i4>17</vt:i4>
      </vt:variant>
      <vt:variant>
        <vt:i4>0</vt:i4>
      </vt:variant>
      <vt:variant>
        <vt:i4>5</vt:i4>
      </vt:variant>
      <vt:variant>
        <vt:lpwstr/>
      </vt:variant>
      <vt:variant>
        <vt:lpwstr>_Toc188457706</vt:lpwstr>
      </vt:variant>
      <vt:variant>
        <vt:i4>1835067</vt:i4>
      </vt:variant>
      <vt:variant>
        <vt:i4>11</vt:i4>
      </vt:variant>
      <vt:variant>
        <vt:i4>0</vt:i4>
      </vt:variant>
      <vt:variant>
        <vt:i4>5</vt:i4>
      </vt:variant>
      <vt:variant>
        <vt:lpwstr/>
      </vt:variant>
      <vt:variant>
        <vt:lpwstr>_Toc188457705</vt:lpwstr>
      </vt:variant>
      <vt:variant>
        <vt:i4>1835067</vt:i4>
      </vt:variant>
      <vt:variant>
        <vt:i4>5</vt:i4>
      </vt:variant>
      <vt:variant>
        <vt:i4>0</vt:i4>
      </vt:variant>
      <vt:variant>
        <vt:i4>5</vt:i4>
      </vt:variant>
      <vt:variant>
        <vt:lpwstr/>
      </vt:variant>
      <vt:variant>
        <vt:lpwstr>_Toc188457704</vt:lpwstr>
      </vt:variant>
      <vt:variant>
        <vt:i4>2031625</vt:i4>
      </vt:variant>
      <vt:variant>
        <vt:i4>0</vt:i4>
      </vt:variant>
      <vt:variant>
        <vt:i4>0</vt:i4>
      </vt:variant>
      <vt:variant>
        <vt:i4>5</vt:i4>
      </vt:variant>
      <vt:variant>
        <vt:lpwstr>https://adamsxt.nrc.gov/navigator/AdamsXT/packagecontent/packageContent.faces?id=%7bAF487BAC-AC62-C95B-8657-954356F00000%7d&amp;objectStoreName=MainLibrary&amp;wId=1741713141085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4</cp:revision>
  <dcterms:created xsi:type="dcterms:W3CDTF">2025-05-27T18:24:00Z</dcterms:created>
  <dcterms:modified xsi:type="dcterms:W3CDTF">2025-05-27T18:25:00Z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85872695-0534-4bd1-837f-5bba65205211</vt:lpwstr>
  </property>
</Properties>
</file>